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ink/ink1.xml" ContentType="application/inkml+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134019583"/>
    <w:bookmarkStart w:id="1" w:name="_Toc465774889"/>
    <w:p w14:paraId="3871F920" w14:textId="336982D6" w:rsidR="00495E20" w:rsidRDefault="00EA76D9" w:rsidP="0008210F">
      <w:pPr>
        <w:rPr>
          <w:b/>
          <w:sz w:val="28"/>
        </w:rPr>
      </w:pPr>
      <w:r w:rsidRPr="0008210F">
        <w:rPr>
          <w:noProof/>
        </w:rPr>
        <mc:AlternateContent>
          <mc:Choice Requires="wps">
            <w:drawing>
              <wp:anchor distT="0" distB="0" distL="114300" distR="114300" simplePos="0" relativeHeight="251658240" behindDoc="0" locked="0" layoutInCell="1" allowOverlap="1" wp14:anchorId="13350985" wp14:editId="5438A856">
                <wp:simplePos x="0" y="0"/>
                <wp:positionH relativeFrom="margin">
                  <wp:align>right</wp:align>
                </wp:positionH>
                <wp:positionV relativeFrom="paragraph">
                  <wp:posOffset>226750</wp:posOffset>
                </wp:positionV>
                <wp:extent cx="5810250" cy="1000665"/>
                <wp:effectExtent l="0" t="0" r="0" b="9525"/>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100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D6BD1" w14:textId="0FAB8126" w:rsidR="002A7072" w:rsidRPr="004E129F" w:rsidRDefault="002A7072" w:rsidP="00D12E6D">
                            <w:pPr>
                              <w:rPr>
                                <w:b/>
                                <w:sz w:val="52"/>
                              </w:rPr>
                            </w:pPr>
                            <w:r w:rsidRPr="004E129F">
                              <w:rPr>
                                <w:b/>
                                <w:sz w:val="52"/>
                              </w:rPr>
                              <w:t xml:space="preserve">Format </w:t>
                            </w:r>
                            <w:r w:rsidR="00AD5FD6">
                              <w:rPr>
                                <w:b/>
                                <w:sz w:val="52"/>
                              </w:rPr>
                              <w:t>plan en evaluatie duurzame grondstoffen</w:t>
                            </w:r>
                          </w:p>
                          <w:p w14:paraId="649DFB8D" w14:textId="77777777" w:rsidR="002A7072" w:rsidRPr="00FF3D38" w:rsidRDefault="002A7072" w:rsidP="00D12E6D"/>
                          <w:p w14:paraId="1BC84D21" w14:textId="77777777" w:rsidR="002A7072" w:rsidRPr="004E129F" w:rsidRDefault="002A7072" w:rsidP="00D12E6D">
                            <w:pPr>
                              <w:rPr>
                                <w:sz w:val="40"/>
                              </w:rPr>
                            </w:pPr>
                          </w:p>
                          <w:p w14:paraId="6E43BCF5" w14:textId="77777777" w:rsidR="002A7072" w:rsidRPr="00FF3D38" w:rsidRDefault="002A7072" w:rsidP="00D12E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svg="http://schemas.microsoft.com/office/drawing/2016/SVG/main" xmlns:pic="http://schemas.openxmlformats.org/drawingml/2006/picture" xmlns:a14="http://schemas.microsoft.com/office/drawing/2010/main" xmlns:a="http://schemas.openxmlformats.org/drawingml/2006/main">
            <w:pict w14:anchorId="695B0684">
              <v:shapetype id="_x0000_t202" coordsize="21600,21600" o:spt="202" path="m,l,21600r21600,l21600,xe" w14:anchorId="13350985">
                <v:stroke joinstyle="miter"/>
                <v:path gradientshapeok="t" o:connecttype="rect"/>
              </v:shapetype>
              <v:shape id="Text Box 5" style="position:absolute;margin-left:406.3pt;margin-top:17.85pt;width:457.5pt;height:78.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">
                <v:textbox>
                  <w:txbxContent>
                    <w:p w:rsidRPr="004E129F" w:rsidR="002A7072" w:rsidP="00D12E6D" w:rsidRDefault="002A7072" w14:paraId="7102CA5E" w14:textId="0FAB8126">
                      <w:pPr>
                        <w:rPr>
                          <w:b/>
                          <w:sz w:val="52"/>
                        </w:rPr>
                      </w:pPr>
                      <w:r w:rsidRPr="004E129F">
                        <w:rPr>
                          <w:b/>
                          <w:sz w:val="52"/>
                        </w:rPr>
                        <w:t xml:space="preserve">Format </w:t>
                      </w:r>
                      <w:r w:rsidR="00AD5FD6">
                        <w:rPr>
                          <w:b/>
                          <w:sz w:val="52"/>
                        </w:rPr>
                        <w:t>plan en evaluatie duurzame grondstoffen</w:t>
                      </w:r>
                    </w:p>
                    <w:p w:rsidRPr="00FF3D38" w:rsidR="002A7072" w:rsidP="00D12E6D" w:rsidRDefault="002A7072" w14:paraId="672A6659" w14:textId="77777777"/>
                    <w:p w:rsidRPr="004E129F" w:rsidR="002A7072" w:rsidP="00D12E6D" w:rsidRDefault="002A7072" w14:paraId="0A37501D" w14:textId="77777777">
                      <w:pPr>
                        <w:rPr>
                          <w:sz w:val="40"/>
                        </w:rPr>
                      </w:pPr>
                    </w:p>
                    <w:p w:rsidRPr="00FF3D38" w:rsidR="002A7072" w:rsidP="00D12E6D" w:rsidRDefault="002A7072" w14:paraId="5DAB6C7B" w14:textId="77777777"/>
                  </w:txbxContent>
                </v:textbox>
                <w10:wrap anchorx="margin"/>
              </v:shape>
            </w:pict>
          </mc:Fallback>
        </mc:AlternateContent>
      </w:r>
      <w:bookmarkEnd w:id="0"/>
    </w:p>
    <w:p w14:paraId="5CFFD7B4" w14:textId="77777777" w:rsidR="00EA76D9" w:rsidRDefault="00EA76D9" w:rsidP="0008210F">
      <w:pPr>
        <w:rPr>
          <w:b/>
          <w:sz w:val="28"/>
        </w:rPr>
      </w:pPr>
    </w:p>
    <w:p w14:paraId="4F8746A7" w14:textId="77777777" w:rsidR="00EA76D9" w:rsidRDefault="00EA76D9" w:rsidP="0008210F">
      <w:pPr>
        <w:rPr>
          <w:b/>
          <w:sz w:val="28"/>
        </w:rPr>
      </w:pPr>
    </w:p>
    <w:p w14:paraId="0AAF5DD0" w14:textId="77777777" w:rsidR="00EA76D9" w:rsidRDefault="00EA76D9" w:rsidP="0008210F">
      <w:pPr>
        <w:rPr>
          <w:b/>
          <w:sz w:val="28"/>
        </w:rPr>
      </w:pPr>
    </w:p>
    <w:p w14:paraId="17A16B9E" w14:textId="706D9560" w:rsidR="0008210F" w:rsidRPr="0008210F" w:rsidRDefault="0008210F" w:rsidP="0008210F">
      <w:pPr>
        <w:rPr>
          <w:b/>
          <w:sz w:val="28"/>
        </w:rPr>
      </w:pPr>
      <w:r w:rsidRPr="0008210F">
        <w:rPr>
          <w:b/>
          <w:sz w:val="28"/>
        </w:rPr>
        <w:t>202</w:t>
      </w:r>
      <w:r w:rsidR="008106EA">
        <w:rPr>
          <w:b/>
          <w:sz w:val="28"/>
        </w:rPr>
        <w:t>5</w:t>
      </w:r>
      <w:r w:rsidRPr="0008210F">
        <w:rPr>
          <w:b/>
          <w:sz w:val="28"/>
        </w:rPr>
        <w:t>-202</w:t>
      </w:r>
      <w:r w:rsidR="008106EA">
        <w:rPr>
          <w:b/>
          <w:sz w:val="28"/>
        </w:rPr>
        <w:t>8</w:t>
      </w:r>
    </w:p>
    <w:p w14:paraId="6EAB0B20" w14:textId="11194591" w:rsidR="00854A38" w:rsidRPr="0008210F" w:rsidRDefault="008106EA" w:rsidP="00854A38">
      <w:r>
        <w:t xml:space="preserve">Ingang per: </w:t>
      </w:r>
      <w:r>
        <w:tab/>
      </w:r>
      <w:r w:rsidR="005F7B6B" w:rsidRPr="00501FE1">
        <w:rPr>
          <w:highlight w:val="yellow"/>
        </w:rPr>
        <w:t>Q2 2025</w:t>
      </w:r>
      <w:r w:rsidR="005F7B6B">
        <w:br/>
        <w:t>Evaluatie per</w:t>
      </w:r>
      <w:r w:rsidR="005F7B6B">
        <w:tab/>
      </w:r>
      <w:r w:rsidR="005F7B6B" w:rsidRPr="00501FE1">
        <w:rPr>
          <w:highlight w:val="yellow"/>
        </w:rPr>
        <w:t>Q2 2026</w:t>
      </w:r>
      <w:r w:rsidR="005F7B6B">
        <w:t xml:space="preserve"> </w:t>
      </w:r>
    </w:p>
    <w:p w14:paraId="0F6CDA99" w14:textId="68F2BDB1" w:rsidR="0008210F" w:rsidRPr="0008210F" w:rsidRDefault="0008210F" w:rsidP="0008210F">
      <w:pPr>
        <w:rPr>
          <w:b/>
        </w:rPr>
      </w:pPr>
    </w:p>
    <w:p w14:paraId="43641E58" w14:textId="72ECF726" w:rsidR="0008210F" w:rsidRPr="0008210F" w:rsidRDefault="0008210F" w:rsidP="0008210F">
      <w:pPr>
        <w:rPr>
          <w:b/>
        </w:rPr>
      </w:pPr>
    </w:p>
    <w:p w14:paraId="07D25D33" w14:textId="3F679F4D" w:rsidR="0008210F" w:rsidRPr="0008210F" w:rsidRDefault="0008210F" w:rsidP="0008210F">
      <w:r w:rsidRPr="0008210F">
        <w:t>[logo instelling]</w:t>
      </w:r>
    </w:p>
    <w:p w14:paraId="4EFB5683" w14:textId="1B32D1DC" w:rsidR="0008210F" w:rsidRPr="0008210F" w:rsidRDefault="0008210F" w:rsidP="0008210F">
      <w:pPr>
        <w:rPr>
          <w:b/>
        </w:rPr>
      </w:pPr>
    </w:p>
    <w:p w14:paraId="07A9987A" w14:textId="104B329A" w:rsidR="0008210F" w:rsidRPr="0008210F" w:rsidRDefault="0008210F" w:rsidP="0008210F">
      <w:pPr>
        <w:rPr>
          <w:b/>
        </w:rPr>
      </w:pPr>
    </w:p>
    <w:p w14:paraId="5D87E748" w14:textId="77777777" w:rsidR="0008210F" w:rsidRPr="0008210F" w:rsidRDefault="0008210F" w:rsidP="0008210F">
      <w:pPr>
        <w:rPr>
          <w:b/>
        </w:rPr>
      </w:pPr>
    </w:p>
    <w:p w14:paraId="5FD8A2AB" w14:textId="77777777" w:rsidR="0008210F" w:rsidRPr="0008210F" w:rsidRDefault="0008210F" w:rsidP="0008210F"/>
    <w:p w14:paraId="14E55144" w14:textId="77777777" w:rsidR="0008210F" w:rsidRPr="0008210F" w:rsidRDefault="0008210F" w:rsidP="0008210F"/>
    <w:p w14:paraId="3C6B5AB2" w14:textId="77777777" w:rsidR="0008210F" w:rsidRPr="0008210F" w:rsidRDefault="0008210F" w:rsidP="0008210F">
      <w:r w:rsidRPr="0008210F">
        <w:t xml:space="preserve">Auteur: </w:t>
      </w:r>
    </w:p>
    <w:p w14:paraId="2FF4C48A" w14:textId="1FF62C9B" w:rsidR="006E69E2" w:rsidRPr="0008210F" w:rsidRDefault="0008210F" w:rsidP="00854A38">
      <w:r w:rsidRPr="0008210F">
        <w:t>Datum:</w:t>
      </w:r>
    </w:p>
    <w:p w14:paraId="63BC70AD" w14:textId="4F3B7F4E" w:rsidR="0008210F" w:rsidRPr="0008210F" w:rsidRDefault="0008210F" w:rsidP="00854A38"/>
    <w:p w14:paraId="12915879" w14:textId="5CD956C2" w:rsidR="00854A38" w:rsidRPr="00E93627" w:rsidRDefault="00854A38" w:rsidP="00E93627">
      <w:pPr>
        <w:rPr>
          <w:sz w:val="24"/>
          <w:szCs w:val="24"/>
        </w:rPr>
      </w:pPr>
      <w:bookmarkStart w:id="2" w:name="_Toc459648905"/>
      <w:bookmarkStart w:id="3" w:name="_Toc459649182"/>
      <w:bookmarkStart w:id="4" w:name="_Toc459650165"/>
      <w:bookmarkStart w:id="5" w:name="_Toc459711214"/>
      <w:bookmarkStart w:id="6" w:name="_Toc468451677"/>
      <w:bookmarkStart w:id="7" w:name="_Toc134019584"/>
      <w:r w:rsidRPr="00E93627">
        <w:rPr>
          <w:b/>
          <w:bCs/>
          <w:sz w:val="24"/>
          <w:szCs w:val="24"/>
        </w:rPr>
        <w:t>Toelichting</w:t>
      </w:r>
      <w:bookmarkEnd w:id="2"/>
      <w:bookmarkEnd w:id="3"/>
      <w:bookmarkEnd w:id="4"/>
      <w:bookmarkEnd w:id="5"/>
      <w:bookmarkEnd w:id="6"/>
      <w:r w:rsidRPr="00E93627">
        <w:rPr>
          <w:b/>
          <w:bCs/>
          <w:sz w:val="24"/>
          <w:szCs w:val="24"/>
        </w:rPr>
        <w:t xml:space="preserve"> </w:t>
      </w:r>
      <w:r w:rsidR="00FA4498" w:rsidRPr="00E93627">
        <w:rPr>
          <w:b/>
          <w:bCs/>
          <w:sz w:val="24"/>
          <w:szCs w:val="24"/>
        </w:rPr>
        <w:t>op het format</w:t>
      </w:r>
      <w:bookmarkEnd w:id="7"/>
    </w:p>
    <w:p w14:paraId="6CFBE02A" w14:textId="09AD61F3" w:rsidR="00854A38" w:rsidRPr="0008210F" w:rsidRDefault="00854A38" w:rsidP="51141A35">
      <w:pPr>
        <w:pBdr>
          <w:top w:val="single" w:sz="4" w:space="1" w:color="auto"/>
          <w:left w:val="single" w:sz="4" w:space="4" w:color="auto"/>
          <w:bottom w:val="single" w:sz="4" w:space="1" w:color="auto"/>
          <w:right w:val="single" w:sz="4" w:space="4" w:color="auto"/>
        </w:pBdr>
      </w:pPr>
      <w:r>
        <w:t xml:space="preserve">Dit </w:t>
      </w:r>
      <w:r w:rsidR="00E4473D">
        <w:t>format</w:t>
      </w:r>
      <w:r>
        <w:t xml:space="preserve"> is opgesteld door </w:t>
      </w:r>
      <w:r w:rsidR="00E4473D">
        <w:t xml:space="preserve">Stimular </w:t>
      </w:r>
      <w:r>
        <w:t xml:space="preserve">en eigendom van Milieuplatform Zorg (MPZ). MPZ is de branchevereniging van intramurale </w:t>
      </w:r>
      <w:commentRangeStart w:id="8"/>
      <w:r>
        <w:t>zorg</w:t>
      </w:r>
      <w:r w:rsidR="00883B6E">
        <w:t>organisaties</w:t>
      </w:r>
      <w:commentRangeEnd w:id="8"/>
      <w:r>
        <w:rPr>
          <w:rStyle w:val="Verwijzingopmerking"/>
        </w:rPr>
        <w:commentReference w:id="8"/>
      </w:r>
      <w:r>
        <w:t xml:space="preserve"> voor kennisuitwisselingen en kennisopbouw voor een duurzame bedrijfsvoering.</w:t>
      </w:r>
    </w:p>
    <w:p w14:paraId="15D38CAB" w14:textId="77777777" w:rsidR="00854A38" w:rsidRPr="0008210F" w:rsidRDefault="00854A38" w:rsidP="00854A38">
      <w:pPr>
        <w:pBdr>
          <w:top w:val="single" w:sz="4" w:space="1" w:color="auto"/>
          <w:left w:val="single" w:sz="4" w:space="4" w:color="auto"/>
          <w:bottom w:val="single" w:sz="4" w:space="1" w:color="auto"/>
          <w:right w:val="single" w:sz="4" w:space="4" w:color="auto"/>
        </w:pBdr>
      </w:pPr>
    </w:p>
    <w:p w14:paraId="6FC834B0" w14:textId="77777777" w:rsidR="00854A38" w:rsidRPr="0008210F" w:rsidRDefault="00854A38" w:rsidP="00854A38">
      <w:pPr>
        <w:pBdr>
          <w:top w:val="single" w:sz="4" w:space="1" w:color="auto"/>
          <w:left w:val="single" w:sz="4" w:space="4" w:color="auto"/>
          <w:bottom w:val="single" w:sz="4" w:space="1" w:color="auto"/>
          <w:right w:val="single" w:sz="4" w:space="4" w:color="auto"/>
        </w:pBdr>
      </w:pPr>
      <w:r w:rsidRPr="0008210F">
        <w:rPr>
          <w:highlight w:val="yellow"/>
        </w:rPr>
        <w:t>Gele teksten</w:t>
      </w:r>
      <w:r w:rsidRPr="0008210F">
        <w:t xml:space="preserve"> zijn bedoeld om te vervangen. In opmerkingen </w:t>
      </w:r>
      <w:r w:rsidR="00426F87" w:rsidRPr="0008210F">
        <w:t>recht in de kantlijn v</w:t>
      </w:r>
      <w:r w:rsidR="001A288B" w:rsidRPr="0008210F">
        <w:t>a</w:t>
      </w:r>
      <w:r w:rsidR="00426F87" w:rsidRPr="0008210F">
        <w:t>n</w:t>
      </w:r>
      <w:r w:rsidR="001A288B" w:rsidRPr="0008210F">
        <w:t xml:space="preserve"> het scherm </w:t>
      </w:r>
      <w:r w:rsidRPr="0008210F">
        <w:t>staan aanvullend instructies en suggesties. Opmerkingen kunnen verwijderd worden met rechtermuisknop, kies “Opmerkingen verwijderen”.</w:t>
      </w:r>
    </w:p>
    <w:p w14:paraId="6E9A4975" w14:textId="77777777" w:rsidR="00854A38" w:rsidRPr="0008210F" w:rsidRDefault="00854A38" w:rsidP="00854A38">
      <w:pPr>
        <w:pBdr>
          <w:top w:val="single" w:sz="4" w:space="1" w:color="auto"/>
          <w:left w:val="single" w:sz="4" w:space="4" w:color="auto"/>
          <w:bottom w:val="single" w:sz="4" w:space="1" w:color="auto"/>
          <w:right w:val="single" w:sz="4" w:space="4" w:color="auto"/>
        </w:pBdr>
      </w:pPr>
    </w:p>
    <w:p w14:paraId="259A07A2" w14:textId="6EE9F947" w:rsidR="00854A38" w:rsidRPr="0008210F" w:rsidRDefault="00854A38" w:rsidP="51141A35">
      <w:pPr>
        <w:pBdr>
          <w:top w:val="single" w:sz="4" w:space="1" w:color="auto"/>
          <w:left w:val="single" w:sz="4" w:space="4" w:color="auto"/>
          <w:bottom w:val="single" w:sz="4" w:space="1" w:color="auto"/>
          <w:right w:val="single" w:sz="4" w:space="4" w:color="auto"/>
        </w:pBdr>
      </w:pPr>
      <w:r>
        <w:t>Milieu</w:t>
      </w:r>
      <w:r w:rsidR="0171B1A1">
        <w:t xml:space="preserve"> </w:t>
      </w:r>
      <w:r>
        <w:t xml:space="preserve">platform </w:t>
      </w:r>
      <w:r w:rsidR="75AEE2A3">
        <w:t>z</w:t>
      </w:r>
      <w:r>
        <w:t>org</w:t>
      </w:r>
      <w:r w:rsidR="00E4473D">
        <w:t xml:space="preserve"> (MPZ)</w:t>
      </w:r>
    </w:p>
    <w:p w14:paraId="212397E9" w14:textId="77777777" w:rsidR="00854A38" w:rsidRPr="0008210F" w:rsidRDefault="00854A38" w:rsidP="00854A38">
      <w:pPr>
        <w:pBdr>
          <w:top w:val="single" w:sz="4" w:space="1" w:color="auto"/>
          <w:left w:val="single" w:sz="4" w:space="4" w:color="auto"/>
          <w:bottom w:val="single" w:sz="4" w:space="1" w:color="auto"/>
          <w:right w:val="single" w:sz="4" w:space="4" w:color="auto"/>
        </w:pBdr>
        <w:rPr>
          <w:lang w:val="en-US"/>
        </w:rPr>
      </w:pPr>
      <w:r w:rsidRPr="0008210F">
        <w:rPr>
          <w:lang w:val="en-US"/>
        </w:rPr>
        <w:t>e</w:t>
      </w:r>
      <w:r w:rsidRPr="0008210F">
        <w:rPr>
          <w:lang w:val="en-US"/>
        </w:rPr>
        <w:tab/>
        <w:t>info@milieuplatformzorg.nl</w:t>
      </w:r>
    </w:p>
    <w:p w14:paraId="7ED27EA4" w14:textId="32F94E63" w:rsidR="000F62BF" w:rsidRPr="00457925" w:rsidRDefault="00854A38" w:rsidP="00457925">
      <w:pPr>
        <w:pBdr>
          <w:top w:val="single" w:sz="4" w:space="1" w:color="auto"/>
          <w:left w:val="single" w:sz="4" w:space="4" w:color="auto"/>
          <w:bottom w:val="single" w:sz="4" w:space="1" w:color="auto"/>
          <w:right w:val="single" w:sz="4" w:space="4" w:color="auto"/>
        </w:pBdr>
        <w:rPr>
          <w:lang w:val="en-US"/>
        </w:rPr>
      </w:pPr>
      <w:r w:rsidRPr="0008210F">
        <w:rPr>
          <w:lang w:val="en-US"/>
        </w:rPr>
        <w:t>i</w:t>
      </w:r>
      <w:r w:rsidRPr="0008210F">
        <w:rPr>
          <w:lang w:val="en-US"/>
        </w:rPr>
        <w:tab/>
        <w:t>www.milieuplatformzorg.n</w:t>
      </w:r>
      <w:r w:rsidR="0008210F" w:rsidRPr="0008210F">
        <w:rPr>
          <w:lang w:val="en-US"/>
        </w:rPr>
        <w:t>l</w:t>
      </w:r>
      <w:bookmarkStart w:id="9" w:name="_Toc456793936"/>
      <w:bookmarkStart w:id="10" w:name="_Toc465774891"/>
      <w:bookmarkStart w:id="11" w:name="_Toc468101603"/>
      <w:bookmarkEnd w:id="1"/>
      <w:r w:rsidR="000F62BF">
        <w:rPr>
          <w:rFonts w:eastAsia="Calibri"/>
          <w:b/>
          <w:bCs/>
          <w:caps/>
        </w:rPr>
        <w:br w:type="page"/>
      </w:r>
    </w:p>
    <w:sdt>
      <w:sdtPr>
        <w:rPr>
          <w:sz w:val="20"/>
          <w:szCs w:val="20"/>
        </w:rPr>
        <w:id w:val="-510995929"/>
        <w:docPartObj>
          <w:docPartGallery w:val="Table of Contents"/>
          <w:docPartUnique/>
        </w:docPartObj>
      </w:sdtPr>
      <w:sdtEndPr>
        <w:rPr>
          <w:b/>
          <w:bCs/>
          <w:sz w:val="22"/>
          <w:szCs w:val="22"/>
        </w:rPr>
      </w:sdtEndPr>
      <w:sdtContent>
        <w:p w14:paraId="337B4799" w14:textId="3A693290" w:rsidR="000618A8" w:rsidRPr="00C65772" w:rsidRDefault="000618A8" w:rsidP="00E93627">
          <w:r w:rsidRPr="00E93627">
            <w:rPr>
              <w:sz w:val="36"/>
              <w:szCs w:val="36"/>
            </w:rPr>
            <w:t>Inhoud</w:t>
          </w:r>
        </w:p>
        <w:p w14:paraId="5948EF99" w14:textId="3B61EAD0" w:rsidR="00194951" w:rsidRDefault="000618A8">
          <w:pPr>
            <w:pStyle w:val="Inhopg1"/>
            <w:rPr>
              <w:caps w:val="0"/>
              <w:kern w:val="2"/>
              <w:sz w:val="24"/>
              <w:szCs w:val="24"/>
              <w14:ligatures w14:val="standardContextual"/>
            </w:rPr>
          </w:pPr>
          <w:r>
            <w:fldChar w:fldCharType="begin"/>
          </w:r>
          <w:r>
            <w:instrText xml:space="preserve"> TOC \o "1-3" \h \z \u </w:instrText>
          </w:r>
          <w:r>
            <w:fldChar w:fldCharType="separate"/>
          </w:r>
          <w:hyperlink w:anchor="_Toc198193389" w:history="1">
            <w:r w:rsidR="00194951" w:rsidRPr="000B1035">
              <w:rPr>
                <w:rStyle w:val="Hyperlink"/>
              </w:rPr>
              <w:t>1</w:t>
            </w:r>
            <w:r w:rsidR="00194951">
              <w:rPr>
                <w:caps w:val="0"/>
                <w:kern w:val="2"/>
                <w:sz w:val="24"/>
                <w:szCs w:val="24"/>
                <w14:ligatures w14:val="standardContextual"/>
              </w:rPr>
              <w:tab/>
            </w:r>
            <w:r w:rsidR="00194951" w:rsidRPr="000B1035">
              <w:rPr>
                <w:rStyle w:val="Hyperlink"/>
              </w:rPr>
              <w:t>INLEIDING</w:t>
            </w:r>
            <w:r w:rsidR="00194951">
              <w:rPr>
                <w:webHidden/>
              </w:rPr>
              <w:tab/>
            </w:r>
            <w:r w:rsidR="00194951">
              <w:rPr>
                <w:webHidden/>
              </w:rPr>
              <w:fldChar w:fldCharType="begin"/>
            </w:r>
            <w:r w:rsidR="00194951">
              <w:rPr>
                <w:webHidden/>
              </w:rPr>
              <w:instrText xml:space="preserve"> PAGEREF _Toc198193389 \h </w:instrText>
            </w:r>
            <w:r w:rsidR="00194951">
              <w:rPr>
                <w:webHidden/>
              </w:rPr>
            </w:r>
            <w:r w:rsidR="00194951">
              <w:rPr>
                <w:webHidden/>
              </w:rPr>
              <w:fldChar w:fldCharType="separate"/>
            </w:r>
            <w:r w:rsidR="00194951">
              <w:rPr>
                <w:webHidden/>
              </w:rPr>
              <w:t>3</w:t>
            </w:r>
            <w:r w:rsidR="00194951">
              <w:rPr>
                <w:webHidden/>
              </w:rPr>
              <w:fldChar w:fldCharType="end"/>
            </w:r>
          </w:hyperlink>
        </w:p>
        <w:p w14:paraId="5E1CAF66" w14:textId="1C9C603C" w:rsidR="00194951" w:rsidRDefault="00194951">
          <w:pPr>
            <w:pStyle w:val="Inhopg1"/>
            <w:rPr>
              <w:caps w:val="0"/>
              <w:kern w:val="2"/>
              <w:sz w:val="24"/>
              <w:szCs w:val="24"/>
              <w14:ligatures w14:val="standardContextual"/>
            </w:rPr>
          </w:pPr>
          <w:hyperlink w:anchor="_Toc198193390" w:history="1">
            <w:r w:rsidRPr="000B1035">
              <w:rPr>
                <w:rStyle w:val="Hyperlink"/>
              </w:rPr>
              <w:t>2</w:t>
            </w:r>
            <w:r>
              <w:rPr>
                <w:caps w:val="0"/>
                <w:kern w:val="2"/>
                <w:sz w:val="24"/>
                <w:szCs w:val="24"/>
                <w14:ligatures w14:val="standardContextual"/>
              </w:rPr>
              <w:tab/>
            </w:r>
            <w:r w:rsidRPr="000B1035">
              <w:rPr>
                <w:rStyle w:val="Hyperlink"/>
              </w:rPr>
              <w:t>HUIDIG PROCES</w:t>
            </w:r>
            <w:r>
              <w:rPr>
                <w:webHidden/>
              </w:rPr>
              <w:tab/>
            </w:r>
            <w:r>
              <w:rPr>
                <w:webHidden/>
              </w:rPr>
              <w:fldChar w:fldCharType="begin"/>
            </w:r>
            <w:r>
              <w:rPr>
                <w:webHidden/>
              </w:rPr>
              <w:instrText xml:space="preserve"> PAGEREF _Toc198193390 \h </w:instrText>
            </w:r>
            <w:r>
              <w:rPr>
                <w:webHidden/>
              </w:rPr>
            </w:r>
            <w:r>
              <w:rPr>
                <w:webHidden/>
              </w:rPr>
              <w:fldChar w:fldCharType="separate"/>
            </w:r>
            <w:r>
              <w:rPr>
                <w:webHidden/>
              </w:rPr>
              <w:t>4</w:t>
            </w:r>
            <w:r>
              <w:rPr>
                <w:webHidden/>
              </w:rPr>
              <w:fldChar w:fldCharType="end"/>
            </w:r>
          </w:hyperlink>
        </w:p>
        <w:p w14:paraId="0D81CEB3" w14:textId="46392596" w:rsidR="00194951" w:rsidRDefault="00194951">
          <w:pPr>
            <w:pStyle w:val="Inhopg2"/>
            <w:tabs>
              <w:tab w:val="left" w:pos="1134"/>
            </w:tabs>
            <w:rPr>
              <w:kern w:val="2"/>
              <w:sz w:val="24"/>
              <w:szCs w:val="24"/>
              <w14:ligatures w14:val="standardContextual"/>
            </w:rPr>
          </w:pPr>
          <w:hyperlink w:anchor="_Toc198193391" w:history="1">
            <w:r w:rsidRPr="000B1035">
              <w:rPr>
                <w:rStyle w:val="Hyperlink"/>
              </w:rPr>
              <w:t>2.1</w:t>
            </w:r>
            <w:r>
              <w:rPr>
                <w:kern w:val="2"/>
                <w:sz w:val="24"/>
                <w:szCs w:val="24"/>
                <w14:ligatures w14:val="standardContextual"/>
              </w:rPr>
              <w:tab/>
            </w:r>
            <w:r w:rsidRPr="000B1035">
              <w:rPr>
                <w:rStyle w:val="Hyperlink"/>
              </w:rPr>
              <w:t>Afvalscheiding</w:t>
            </w:r>
            <w:r>
              <w:rPr>
                <w:webHidden/>
              </w:rPr>
              <w:tab/>
            </w:r>
            <w:r>
              <w:rPr>
                <w:webHidden/>
              </w:rPr>
              <w:fldChar w:fldCharType="begin"/>
            </w:r>
            <w:r>
              <w:rPr>
                <w:webHidden/>
              </w:rPr>
              <w:instrText xml:space="preserve"> PAGEREF _Toc198193391 \h </w:instrText>
            </w:r>
            <w:r>
              <w:rPr>
                <w:webHidden/>
              </w:rPr>
            </w:r>
            <w:r>
              <w:rPr>
                <w:webHidden/>
              </w:rPr>
              <w:fldChar w:fldCharType="separate"/>
            </w:r>
            <w:r>
              <w:rPr>
                <w:webHidden/>
              </w:rPr>
              <w:t>4</w:t>
            </w:r>
            <w:r>
              <w:rPr>
                <w:webHidden/>
              </w:rPr>
              <w:fldChar w:fldCharType="end"/>
            </w:r>
          </w:hyperlink>
        </w:p>
        <w:p w14:paraId="47E3590E" w14:textId="6EA66651" w:rsidR="00194951" w:rsidRDefault="00194951">
          <w:pPr>
            <w:pStyle w:val="Inhopg3"/>
            <w:rPr>
              <w:rFonts w:asciiTheme="minorHAnsi" w:hAnsiTheme="minorHAnsi"/>
              <w:i w:val="0"/>
              <w:iCs w:val="0"/>
              <w:noProof/>
              <w:kern w:val="2"/>
              <w:sz w:val="24"/>
              <w:szCs w:val="24"/>
              <w14:ligatures w14:val="standardContextual"/>
            </w:rPr>
          </w:pPr>
          <w:hyperlink w:anchor="_Toc198193392" w:history="1">
            <w:r w:rsidRPr="000B1035">
              <w:rPr>
                <w:rStyle w:val="Hyperlink"/>
                <w:noProof/>
              </w:rPr>
              <w:t>2.1.1</w:t>
            </w:r>
            <w:r>
              <w:rPr>
                <w:rFonts w:asciiTheme="minorHAnsi" w:hAnsiTheme="minorHAnsi"/>
                <w:i w:val="0"/>
                <w:iCs w:val="0"/>
                <w:noProof/>
                <w:kern w:val="2"/>
                <w:sz w:val="24"/>
                <w:szCs w:val="24"/>
                <w14:ligatures w14:val="standardContextual"/>
              </w:rPr>
              <w:tab/>
            </w:r>
            <w:r w:rsidRPr="000B1035">
              <w:rPr>
                <w:rStyle w:val="Hyperlink"/>
                <w:noProof/>
              </w:rPr>
              <w:t>Facilitaire afdelingen</w:t>
            </w:r>
            <w:r>
              <w:rPr>
                <w:noProof/>
                <w:webHidden/>
              </w:rPr>
              <w:tab/>
            </w:r>
            <w:r>
              <w:rPr>
                <w:noProof/>
                <w:webHidden/>
              </w:rPr>
              <w:fldChar w:fldCharType="begin"/>
            </w:r>
            <w:r>
              <w:rPr>
                <w:noProof/>
                <w:webHidden/>
              </w:rPr>
              <w:instrText xml:space="preserve"> PAGEREF _Toc198193392 \h </w:instrText>
            </w:r>
            <w:r>
              <w:rPr>
                <w:noProof/>
                <w:webHidden/>
              </w:rPr>
            </w:r>
            <w:r>
              <w:rPr>
                <w:noProof/>
                <w:webHidden/>
              </w:rPr>
              <w:fldChar w:fldCharType="separate"/>
            </w:r>
            <w:r>
              <w:rPr>
                <w:noProof/>
                <w:webHidden/>
              </w:rPr>
              <w:t>4</w:t>
            </w:r>
            <w:r>
              <w:rPr>
                <w:noProof/>
                <w:webHidden/>
              </w:rPr>
              <w:fldChar w:fldCharType="end"/>
            </w:r>
          </w:hyperlink>
        </w:p>
        <w:p w14:paraId="77DC587B" w14:textId="6261279D" w:rsidR="00194951" w:rsidRDefault="00194951">
          <w:pPr>
            <w:pStyle w:val="Inhopg3"/>
            <w:rPr>
              <w:rFonts w:asciiTheme="minorHAnsi" w:hAnsiTheme="minorHAnsi"/>
              <w:i w:val="0"/>
              <w:iCs w:val="0"/>
              <w:noProof/>
              <w:kern w:val="2"/>
              <w:sz w:val="24"/>
              <w:szCs w:val="24"/>
              <w14:ligatures w14:val="standardContextual"/>
            </w:rPr>
          </w:pPr>
          <w:hyperlink w:anchor="_Toc198193393" w:history="1">
            <w:r w:rsidRPr="000B1035">
              <w:rPr>
                <w:rStyle w:val="Hyperlink"/>
                <w:noProof/>
              </w:rPr>
              <w:t>2.1.2</w:t>
            </w:r>
            <w:r>
              <w:rPr>
                <w:rFonts w:asciiTheme="minorHAnsi" w:hAnsiTheme="minorHAnsi"/>
                <w:i w:val="0"/>
                <w:iCs w:val="0"/>
                <w:noProof/>
                <w:kern w:val="2"/>
                <w:sz w:val="24"/>
                <w:szCs w:val="24"/>
                <w14:ligatures w14:val="standardContextual"/>
              </w:rPr>
              <w:tab/>
            </w:r>
            <w:r w:rsidRPr="000B1035">
              <w:rPr>
                <w:rStyle w:val="Hyperlink"/>
                <w:noProof/>
              </w:rPr>
              <w:t>Zorgafdelingen</w:t>
            </w:r>
            <w:r>
              <w:rPr>
                <w:noProof/>
                <w:webHidden/>
              </w:rPr>
              <w:tab/>
            </w:r>
            <w:r>
              <w:rPr>
                <w:noProof/>
                <w:webHidden/>
              </w:rPr>
              <w:fldChar w:fldCharType="begin"/>
            </w:r>
            <w:r>
              <w:rPr>
                <w:noProof/>
                <w:webHidden/>
              </w:rPr>
              <w:instrText xml:space="preserve"> PAGEREF _Toc198193393 \h </w:instrText>
            </w:r>
            <w:r>
              <w:rPr>
                <w:noProof/>
                <w:webHidden/>
              </w:rPr>
            </w:r>
            <w:r>
              <w:rPr>
                <w:noProof/>
                <w:webHidden/>
              </w:rPr>
              <w:fldChar w:fldCharType="separate"/>
            </w:r>
            <w:r>
              <w:rPr>
                <w:noProof/>
                <w:webHidden/>
              </w:rPr>
              <w:t>4</w:t>
            </w:r>
            <w:r>
              <w:rPr>
                <w:noProof/>
                <w:webHidden/>
              </w:rPr>
              <w:fldChar w:fldCharType="end"/>
            </w:r>
          </w:hyperlink>
        </w:p>
        <w:p w14:paraId="5B3B6430" w14:textId="6DAB6E3A" w:rsidR="00194951" w:rsidRDefault="00194951">
          <w:pPr>
            <w:pStyle w:val="Inhopg2"/>
            <w:tabs>
              <w:tab w:val="left" w:pos="1134"/>
            </w:tabs>
            <w:rPr>
              <w:kern w:val="2"/>
              <w:sz w:val="24"/>
              <w:szCs w:val="24"/>
              <w14:ligatures w14:val="standardContextual"/>
            </w:rPr>
          </w:pPr>
          <w:hyperlink w:anchor="_Toc198193394" w:history="1">
            <w:r w:rsidRPr="000B1035">
              <w:rPr>
                <w:rStyle w:val="Hyperlink"/>
              </w:rPr>
              <w:t>2.2</w:t>
            </w:r>
            <w:r>
              <w:rPr>
                <w:kern w:val="2"/>
                <w:sz w:val="24"/>
                <w:szCs w:val="24"/>
                <w14:ligatures w14:val="standardContextual"/>
              </w:rPr>
              <w:tab/>
            </w:r>
            <w:r w:rsidRPr="000B1035">
              <w:rPr>
                <w:rStyle w:val="Hyperlink"/>
              </w:rPr>
              <w:t>Lediging en verwerking</w:t>
            </w:r>
            <w:r>
              <w:rPr>
                <w:webHidden/>
              </w:rPr>
              <w:tab/>
            </w:r>
            <w:r>
              <w:rPr>
                <w:webHidden/>
              </w:rPr>
              <w:fldChar w:fldCharType="begin"/>
            </w:r>
            <w:r>
              <w:rPr>
                <w:webHidden/>
              </w:rPr>
              <w:instrText xml:space="preserve"> PAGEREF _Toc198193394 \h </w:instrText>
            </w:r>
            <w:r>
              <w:rPr>
                <w:webHidden/>
              </w:rPr>
            </w:r>
            <w:r>
              <w:rPr>
                <w:webHidden/>
              </w:rPr>
              <w:fldChar w:fldCharType="separate"/>
            </w:r>
            <w:r>
              <w:rPr>
                <w:webHidden/>
              </w:rPr>
              <w:t>4</w:t>
            </w:r>
            <w:r>
              <w:rPr>
                <w:webHidden/>
              </w:rPr>
              <w:fldChar w:fldCharType="end"/>
            </w:r>
          </w:hyperlink>
        </w:p>
        <w:p w14:paraId="107F68DF" w14:textId="05BECDE2" w:rsidR="00194951" w:rsidRDefault="00194951">
          <w:pPr>
            <w:pStyle w:val="Inhopg2"/>
            <w:tabs>
              <w:tab w:val="left" w:pos="1134"/>
            </w:tabs>
            <w:rPr>
              <w:kern w:val="2"/>
              <w:sz w:val="24"/>
              <w:szCs w:val="24"/>
              <w14:ligatures w14:val="standardContextual"/>
            </w:rPr>
          </w:pPr>
          <w:hyperlink w:anchor="_Toc198193395" w:history="1">
            <w:r w:rsidRPr="000B1035">
              <w:rPr>
                <w:rStyle w:val="Hyperlink"/>
              </w:rPr>
              <w:t>2.3</w:t>
            </w:r>
            <w:r>
              <w:rPr>
                <w:kern w:val="2"/>
                <w:sz w:val="24"/>
                <w:szCs w:val="24"/>
                <w14:ligatures w14:val="standardContextual"/>
              </w:rPr>
              <w:tab/>
            </w:r>
            <w:r w:rsidRPr="000B1035">
              <w:rPr>
                <w:rStyle w:val="Hyperlink"/>
              </w:rPr>
              <w:t>Monitoring</w:t>
            </w:r>
            <w:r>
              <w:rPr>
                <w:webHidden/>
              </w:rPr>
              <w:tab/>
            </w:r>
            <w:r>
              <w:rPr>
                <w:webHidden/>
              </w:rPr>
              <w:fldChar w:fldCharType="begin"/>
            </w:r>
            <w:r>
              <w:rPr>
                <w:webHidden/>
              </w:rPr>
              <w:instrText xml:space="preserve"> PAGEREF _Toc198193395 \h </w:instrText>
            </w:r>
            <w:r>
              <w:rPr>
                <w:webHidden/>
              </w:rPr>
            </w:r>
            <w:r>
              <w:rPr>
                <w:webHidden/>
              </w:rPr>
              <w:fldChar w:fldCharType="separate"/>
            </w:r>
            <w:r>
              <w:rPr>
                <w:webHidden/>
              </w:rPr>
              <w:t>4</w:t>
            </w:r>
            <w:r>
              <w:rPr>
                <w:webHidden/>
              </w:rPr>
              <w:fldChar w:fldCharType="end"/>
            </w:r>
          </w:hyperlink>
        </w:p>
        <w:p w14:paraId="02E6E7EA" w14:textId="262233FE" w:rsidR="00194951" w:rsidRDefault="00194951">
          <w:pPr>
            <w:pStyle w:val="Inhopg1"/>
            <w:rPr>
              <w:caps w:val="0"/>
              <w:kern w:val="2"/>
              <w:sz w:val="24"/>
              <w:szCs w:val="24"/>
              <w14:ligatures w14:val="standardContextual"/>
            </w:rPr>
          </w:pPr>
          <w:hyperlink w:anchor="_Toc198193396" w:history="1">
            <w:r w:rsidRPr="000B1035">
              <w:rPr>
                <w:rStyle w:val="Hyperlink"/>
              </w:rPr>
              <w:t>3</w:t>
            </w:r>
            <w:r>
              <w:rPr>
                <w:caps w:val="0"/>
                <w:kern w:val="2"/>
                <w:sz w:val="24"/>
                <w:szCs w:val="24"/>
                <w14:ligatures w14:val="standardContextual"/>
              </w:rPr>
              <w:tab/>
            </w:r>
            <w:r w:rsidRPr="000B1035">
              <w:rPr>
                <w:rStyle w:val="Hyperlink"/>
              </w:rPr>
              <w:t>ANALYSE</w:t>
            </w:r>
            <w:r>
              <w:rPr>
                <w:webHidden/>
              </w:rPr>
              <w:tab/>
            </w:r>
            <w:r>
              <w:rPr>
                <w:webHidden/>
              </w:rPr>
              <w:fldChar w:fldCharType="begin"/>
            </w:r>
            <w:r>
              <w:rPr>
                <w:webHidden/>
              </w:rPr>
              <w:instrText xml:space="preserve"> PAGEREF _Toc198193396 \h </w:instrText>
            </w:r>
            <w:r>
              <w:rPr>
                <w:webHidden/>
              </w:rPr>
            </w:r>
            <w:r>
              <w:rPr>
                <w:webHidden/>
              </w:rPr>
              <w:fldChar w:fldCharType="separate"/>
            </w:r>
            <w:r>
              <w:rPr>
                <w:webHidden/>
              </w:rPr>
              <w:t>5</w:t>
            </w:r>
            <w:r>
              <w:rPr>
                <w:webHidden/>
              </w:rPr>
              <w:fldChar w:fldCharType="end"/>
            </w:r>
          </w:hyperlink>
        </w:p>
        <w:p w14:paraId="6F5BB89F" w14:textId="5F4B811C" w:rsidR="00194951" w:rsidRDefault="00194951">
          <w:pPr>
            <w:pStyle w:val="Inhopg2"/>
            <w:tabs>
              <w:tab w:val="left" w:pos="1134"/>
            </w:tabs>
            <w:rPr>
              <w:kern w:val="2"/>
              <w:sz w:val="24"/>
              <w:szCs w:val="24"/>
              <w14:ligatures w14:val="standardContextual"/>
            </w:rPr>
          </w:pPr>
          <w:hyperlink w:anchor="_Toc198193397" w:history="1">
            <w:r w:rsidRPr="000B1035">
              <w:rPr>
                <w:rStyle w:val="Hyperlink"/>
              </w:rPr>
              <w:t>3.1</w:t>
            </w:r>
            <w:r>
              <w:rPr>
                <w:kern w:val="2"/>
                <w:sz w:val="24"/>
                <w:szCs w:val="24"/>
                <w14:ligatures w14:val="standardContextual"/>
              </w:rPr>
              <w:tab/>
            </w:r>
            <w:r w:rsidRPr="000B1035">
              <w:rPr>
                <w:rStyle w:val="Hyperlink"/>
              </w:rPr>
              <w:t>Milieubelasting afvalstromen</w:t>
            </w:r>
            <w:r>
              <w:rPr>
                <w:webHidden/>
              </w:rPr>
              <w:tab/>
            </w:r>
            <w:r>
              <w:rPr>
                <w:webHidden/>
              </w:rPr>
              <w:fldChar w:fldCharType="begin"/>
            </w:r>
            <w:r>
              <w:rPr>
                <w:webHidden/>
              </w:rPr>
              <w:instrText xml:space="preserve"> PAGEREF _Toc198193397 \h </w:instrText>
            </w:r>
            <w:r>
              <w:rPr>
                <w:webHidden/>
              </w:rPr>
            </w:r>
            <w:r>
              <w:rPr>
                <w:webHidden/>
              </w:rPr>
              <w:fldChar w:fldCharType="separate"/>
            </w:r>
            <w:r>
              <w:rPr>
                <w:webHidden/>
              </w:rPr>
              <w:t>5</w:t>
            </w:r>
            <w:r>
              <w:rPr>
                <w:webHidden/>
              </w:rPr>
              <w:fldChar w:fldCharType="end"/>
            </w:r>
          </w:hyperlink>
        </w:p>
        <w:p w14:paraId="2CC6A9F2" w14:textId="22932BC1" w:rsidR="00194951" w:rsidRDefault="00194951">
          <w:pPr>
            <w:pStyle w:val="Inhopg2"/>
            <w:tabs>
              <w:tab w:val="left" w:pos="1134"/>
            </w:tabs>
            <w:rPr>
              <w:kern w:val="2"/>
              <w:sz w:val="24"/>
              <w:szCs w:val="24"/>
              <w14:ligatures w14:val="standardContextual"/>
            </w:rPr>
          </w:pPr>
          <w:hyperlink w:anchor="_Toc198193398" w:history="1">
            <w:r w:rsidRPr="000B1035">
              <w:rPr>
                <w:rStyle w:val="Hyperlink"/>
              </w:rPr>
              <w:t>3.2</w:t>
            </w:r>
            <w:r>
              <w:rPr>
                <w:kern w:val="2"/>
                <w:sz w:val="24"/>
                <w:szCs w:val="24"/>
                <w14:ligatures w14:val="standardContextual"/>
              </w:rPr>
              <w:tab/>
            </w:r>
            <w:r w:rsidRPr="000B1035">
              <w:rPr>
                <w:rStyle w:val="Hyperlink"/>
              </w:rPr>
              <w:t>Kengetallen en branchegemiddelde</w:t>
            </w:r>
            <w:r>
              <w:rPr>
                <w:webHidden/>
              </w:rPr>
              <w:tab/>
            </w:r>
            <w:r>
              <w:rPr>
                <w:webHidden/>
              </w:rPr>
              <w:fldChar w:fldCharType="begin"/>
            </w:r>
            <w:r>
              <w:rPr>
                <w:webHidden/>
              </w:rPr>
              <w:instrText xml:space="preserve"> PAGEREF _Toc198193398 \h </w:instrText>
            </w:r>
            <w:r>
              <w:rPr>
                <w:webHidden/>
              </w:rPr>
            </w:r>
            <w:r>
              <w:rPr>
                <w:webHidden/>
              </w:rPr>
              <w:fldChar w:fldCharType="separate"/>
            </w:r>
            <w:r>
              <w:rPr>
                <w:webHidden/>
              </w:rPr>
              <w:t>6</w:t>
            </w:r>
            <w:r>
              <w:rPr>
                <w:webHidden/>
              </w:rPr>
              <w:fldChar w:fldCharType="end"/>
            </w:r>
          </w:hyperlink>
        </w:p>
        <w:p w14:paraId="5C726EF8" w14:textId="40CE0CEF" w:rsidR="00194951" w:rsidRDefault="00194951">
          <w:pPr>
            <w:pStyle w:val="Inhopg2"/>
            <w:tabs>
              <w:tab w:val="left" w:pos="1134"/>
            </w:tabs>
            <w:rPr>
              <w:kern w:val="2"/>
              <w:sz w:val="24"/>
              <w:szCs w:val="24"/>
              <w14:ligatures w14:val="standardContextual"/>
            </w:rPr>
          </w:pPr>
          <w:hyperlink w:anchor="_Toc198193399" w:history="1">
            <w:r w:rsidRPr="00194951">
              <w:rPr>
                <w:rStyle w:val="Hyperlink"/>
              </w:rPr>
              <w:t>3.3</w:t>
            </w:r>
            <w:r w:rsidRPr="00194951">
              <w:rPr>
                <w:kern w:val="2"/>
                <w:sz w:val="24"/>
                <w:szCs w:val="24"/>
                <w14:ligatures w14:val="standardContextual"/>
              </w:rPr>
              <w:tab/>
            </w:r>
            <w:r w:rsidRPr="00194951">
              <w:rPr>
                <w:rStyle w:val="Hyperlink"/>
              </w:rPr>
              <w:t>Samenstelling van het restafval</w:t>
            </w:r>
            <w:r w:rsidRPr="00194951">
              <w:rPr>
                <w:webHidden/>
              </w:rPr>
              <w:tab/>
            </w:r>
            <w:r w:rsidRPr="00194951">
              <w:rPr>
                <w:webHidden/>
              </w:rPr>
              <w:fldChar w:fldCharType="begin"/>
            </w:r>
            <w:r w:rsidRPr="00194951">
              <w:rPr>
                <w:webHidden/>
              </w:rPr>
              <w:instrText xml:space="preserve"> PAGEREF _Toc198193399 \h </w:instrText>
            </w:r>
            <w:r w:rsidRPr="00194951">
              <w:rPr>
                <w:webHidden/>
              </w:rPr>
            </w:r>
            <w:r w:rsidRPr="00194951">
              <w:rPr>
                <w:webHidden/>
              </w:rPr>
              <w:fldChar w:fldCharType="separate"/>
            </w:r>
            <w:r w:rsidRPr="00194951">
              <w:rPr>
                <w:webHidden/>
              </w:rPr>
              <w:t>7</w:t>
            </w:r>
            <w:r w:rsidRPr="00194951">
              <w:rPr>
                <w:webHidden/>
              </w:rPr>
              <w:fldChar w:fldCharType="end"/>
            </w:r>
          </w:hyperlink>
        </w:p>
        <w:p w14:paraId="2D1819EE" w14:textId="5FB38AF3" w:rsidR="00194951" w:rsidRDefault="00194951">
          <w:pPr>
            <w:pStyle w:val="Inhopg1"/>
            <w:rPr>
              <w:caps w:val="0"/>
              <w:kern w:val="2"/>
              <w:sz w:val="24"/>
              <w:szCs w:val="24"/>
              <w14:ligatures w14:val="standardContextual"/>
            </w:rPr>
          </w:pPr>
          <w:hyperlink w:anchor="_Toc198193400" w:history="1">
            <w:r w:rsidRPr="000B1035">
              <w:rPr>
                <w:rStyle w:val="Hyperlink"/>
              </w:rPr>
              <w:t>4</w:t>
            </w:r>
            <w:r>
              <w:rPr>
                <w:caps w:val="0"/>
                <w:kern w:val="2"/>
                <w:sz w:val="24"/>
                <w:szCs w:val="24"/>
                <w14:ligatures w14:val="standardContextual"/>
              </w:rPr>
              <w:tab/>
            </w:r>
            <w:r w:rsidRPr="000B1035">
              <w:rPr>
                <w:rStyle w:val="Hyperlink"/>
              </w:rPr>
              <w:t>DOELEN</w:t>
            </w:r>
            <w:r>
              <w:rPr>
                <w:webHidden/>
              </w:rPr>
              <w:tab/>
            </w:r>
            <w:r>
              <w:rPr>
                <w:webHidden/>
              </w:rPr>
              <w:fldChar w:fldCharType="begin"/>
            </w:r>
            <w:r>
              <w:rPr>
                <w:webHidden/>
              </w:rPr>
              <w:instrText xml:space="preserve"> PAGEREF _Toc198193400 \h </w:instrText>
            </w:r>
            <w:r>
              <w:rPr>
                <w:webHidden/>
              </w:rPr>
            </w:r>
            <w:r>
              <w:rPr>
                <w:webHidden/>
              </w:rPr>
              <w:fldChar w:fldCharType="separate"/>
            </w:r>
            <w:r>
              <w:rPr>
                <w:webHidden/>
              </w:rPr>
              <w:t>8</w:t>
            </w:r>
            <w:r>
              <w:rPr>
                <w:webHidden/>
              </w:rPr>
              <w:fldChar w:fldCharType="end"/>
            </w:r>
          </w:hyperlink>
        </w:p>
        <w:p w14:paraId="10A78047" w14:textId="6E539131" w:rsidR="00194951" w:rsidRDefault="00194951">
          <w:pPr>
            <w:pStyle w:val="Inhopg2"/>
            <w:tabs>
              <w:tab w:val="left" w:pos="1134"/>
            </w:tabs>
            <w:rPr>
              <w:kern w:val="2"/>
              <w:sz w:val="24"/>
              <w:szCs w:val="24"/>
              <w14:ligatures w14:val="standardContextual"/>
            </w:rPr>
          </w:pPr>
          <w:hyperlink w:anchor="_Toc198193401" w:history="1">
            <w:r w:rsidRPr="000B1035">
              <w:rPr>
                <w:rStyle w:val="Hyperlink"/>
              </w:rPr>
              <w:t>4.1</w:t>
            </w:r>
            <w:r>
              <w:rPr>
                <w:kern w:val="2"/>
                <w:sz w:val="24"/>
                <w:szCs w:val="24"/>
                <w14:ligatures w14:val="standardContextual"/>
              </w:rPr>
              <w:tab/>
            </w:r>
            <w:r w:rsidRPr="000B1035">
              <w:rPr>
                <w:rStyle w:val="Hyperlink"/>
              </w:rPr>
              <w:t>Doelenstelling</w:t>
            </w:r>
            <w:r>
              <w:rPr>
                <w:webHidden/>
              </w:rPr>
              <w:tab/>
            </w:r>
            <w:r>
              <w:rPr>
                <w:webHidden/>
              </w:rPr>
              <w:fldChar w:fldCharType="begin"/>
            </w:r>
            <w:r>
              <w:rPr>
                <w:webHidden/>
              </w:rPr>
              <w:instrText xml:space="preserve"> PAGEREF _Toc198193401 \h </w:instrText>
            </w:r>
            <w:r>
              <w:rPr>
                <w:webHidden/>
              </w:rPr>
            </w:r>
            <w:r>
              <w:rPr>
                <w:webHidden/>
              </w:rPr>
              <w:fldChar w:fldCharType="separate"/>
            </w:r>
            <w:r>
              <w:rPr>
                <w:webHidden/>
              </w:rPr>
              <w:t>8</w:t>
            </w:r>
            <w:r>
              <w:rPr>
                <w:webHidden/>
              </w:rPr>
              <w:fldChar w:fldCharType="end"/>
            </w:r>
          </w:hyperlink>
        </w:p>
        <w:p w14:paraId="04F0DBD8" w14:textId="27E4B820" w:rsidR="00194951" w:rsidRDefault="00194951">
          <w:pPr>
            <w:pStyle w:val="Inhopg1"/>
            <w:rPr>
              <w:caps w:val="0"/>
              <w:kern w:val="2"/>
              <w:sz w:val="24"/>
              <w:szCs w:val="24"/>
              <w14:ligatures w14:val="standardContextual"/>
            </w:rPr>
          </w:pPr>
          <w:hyperlink w:anchor="_Toc198193402" w:history="1">
            <w:r w:rsidRPr="000B1035">
              <w:rPr>
                <w:rStyle w:val="Hyperlink"/>
              </w:rPr>
              <w:t>5</w:t>
            </w:r>
            <w:r>
              <w:rPr>
                <w:caps w:val="0"/>
                <w:kern w:val="2"/>
                <w:sz w:val="24"/>
                <w:szCs w:val="24"/>
                <w14:ligatures w14:val="standardContextual"/>
              </w:rPr>
              <w:tab/>
            </w:r>
            <w:r w:rsidRPr="000B1035">
              <w:rPr>
                <w:rStyle w:val="Hyperlink"/>
              </w:rPr>
              <w:t>Actieplan</w:t>
            </w:r>
            <w:r>
              <w:rPr>
                <w:webHidden/>
              </w:rPr>
              <w:tab/>
            </w:r>
            <w:r>
              <w:rPr>
                <w:webHidden/>
              </w:rPr>
              <w:fldChar w:fldCharType="begin"/>
            </w:r>
            <w:r>
              <w:rPr>
                <w:webHidden/>
              </w:rPr>
              <w:instrText xml:space="preserve"> PAGEREF _Toc198193402 \h </w:instrText>
            </w:r>
            <w:r>
              <w:rPr>
                <w:webHidden/>
              </w:rPr>
            </w:r>
            <w:r>
              <w:rPr>
                <w:webHidden/>
              </w:rPr>
              <w:fldChar w:fldCharType="separate"/>
            </w:r>
            <w:r>
              <w:rPr>
                <w:webHidden/>
              </w:rPr>
              <w:t>9</w:t>
            </w:r>
            <w:r>
              <w:rPr>
                <w:webHidden/>
              </w:rPr>
              <w:fldChar w:fldCharType="end"/>
            </w:r>
          </w:hyperlink>
        </w:p>
        <w:p w14:paraId="272E9BDA" w14:textId="1853303B" w:rsidR="00194951" w:rsidRDefault="00194951">
          <w:pPr>
            <w:pStyle w:val="Inhopg1"/>
            <w:rPr>
              <w:caps w:val="0"/>
              <w:kern w:val="2"/>
              <w:sz w:val="24"/>
              <w:szCs w:val="24"/>
              <w14:ligatures w14:val="standardContextual"/>
            </w:rPr>
          </w:pPr>
          <w:hyperlink w:anchor="_Toc198193403" w:history="1">
            <w:r w:rsidRPr="000B1035">
              <w:rPr>
                <w:rStyle w:val="Hyperlink"/>
              </w:rPr>
              <w:t>6</w:t>
            </w:r>
            <w:r>
              <w:rPr>
                <w:caps w:val="0"/>
                <w:kern w:val="2"/>
                <w:sz w:val="24"/>
                <w:szCs w:val="24"/>
                <w14:ligatures w14:val="standardContextual"/>
              </w:rPr>
              <w:tab/>
            </w:r>
            <w:r w:rsidRPr="000B1035">
              <w:rPr>
                <w:rStyle w:val="Hyperlink"/>
              </w:rPr>
              <w:t>Bijlage</w:t>
            </w:r>
            <w:r>
              <w:rPr>
                <w:webHidden/>
              </w:rPr>
              <w:tab/>
            </w:r>
            <w:r>
              <w:rPr>
                <w:webHidden/>
              </w:rPr>
              <w:fldChar w:fldCharType="begin"/>
            </w:r>
            <w:r>
              <w:rPr>
                <w:webHidden/>
              </w:rPr>
              <w:instrText xml:space="preserve"> PAGEREF _Toc198193403 \h </w:instrText>
            </w:r>
            <w:r>
              <w:rPr>
                <w:webHidden/>
              </w:rPr>
            </w:r>
            <w:r>
              <w:rPr>
                <w:webHidden/>
              </w:rPr>
              <w:fldChar w:fldCharType="separate"/>
            </w:r>
            <w:r>
              <w:rPr>
                <w:webHidden/>
              </w:rPr>
              <w:t>10</w:t>
            </w:r>
            <w:r>
              <w:rPr>
                <w:webHidden/>
              </w:rPr>
              <w:fldChar w:fldCharType="end"/>
            </w:r>
          </w:hyperlink>
        </w:p>
        <w:p w14:paraId="421DBE61" w14:textId="1CE0F7A8" w:rsidR="00194951" w:rsidRDefault="00194951">
          <w:pPr>
            <w:pStyle w:val="Inhopg2"/>
            <w:tabs>
              <w:tab w:val="left" w:pos="1134"/>
            </w:tabs>
            <w:rPr>
              <w:kern w:val="2"/>
              <w:sz w:val="24"/>
              <w:szCs w:val="24"/>
              <w14:ligatures w14:val="standardContextual"/>
            </w:rPr>
          </w:pPr>
          <w:hyperlink w:anchor="_Toc198193404" w:history="1">
            <w:r w:rsidRPr="000B1035">
              <w:rPr>
                <w:rStyle w:val="Hyperlink"/>
              </w:rPr>
              <w:t>6.1</w:t>
            </w:r>
            <w:r>
              <w:rPr>
                <w:kern w:val="2"/>
                <w:sz w:val="24"/>
                <w:szCs w:val="24"/>
                <w14:ligatures w14:val="standardContextual"/>
              </w:rPr>
              <w:tab/>
            </w:r>
            <w:r w:rsidRPr="000B1035">
              <w:rPr>
                <w:rStyle w:val="Hyperlink"/>
              </w:rPr>
              <w:t>Voorbeelden van maatregelen om te komen tot de gestelde doelen</w:t>
            </w:r>
            <w:r>
              <w:rPr>
                <w:webHidden/>
              </w:rPr>
              <w:tab/>
            </w:r>
            <w:r>
              <w:rPr>
                <w:webHidden/>
              </w:rPr>
              <w:fldChar w:fldCharType="begin"/>
            </w:r>
            <w:r>
              <w:rPr>
                <w:webHidden/>
              </w:rPr>
              <w:instrText xml:space="preserve"> PAGEREF _Toc198193404 \h </w:instrText>
            </w:r>
            <w:r>
              <w:rPr>
                <w:webHidden/>
              </w:rPr>
            </w:r>
            <w:r>
              <w:rPr>
                <w:webHidden/>
              </w:rPr>
              <w:fldChar w:fldCharType="separate"/>
            </w:r>
            <w:r>
              <w:rPr>
                <w:webHidden/>
              </w:rPr>
              <w:t>10</w:t>
            </w:r>
            <w:r>
              <w:rPr>
                <w:webHidden/>
              </w:rPr>
              <w:fldChar w:fldCharType="end"/>
            </w:r>
          </w:hyperlink>
        </w:p>
        <w:p w14:paraId="1B767953" w14:textId="0A1D7452" w:rsidR="000618A8" w:rsidRDefault="000618A8">
          <w:r>
            <w:rPr>
              <w:b/>
              <w:bCs/>
            </w:rPr>
            <w:fldChar w:fldCharType="end"/>
          </w:r>
        </w:p>
      </w:sdtContent>
    </w:sdt>
    <w:p w14:paraId="6ADD7CA4" w14:textId="77777777" w:rsidR="000618A8" w:rsidRDefault="000618A8">
      <w:pPr>
        <w:rPr>
          <w:b/>
          <w:caps/>
          <w:spacing w:val="80"/>
          <w:sz w:val="24"/>
          <w:highlight w:val="lightGray"/>
        </w:rPr>
      </w:pPr>
      <w:r>
        <w:rPr>
          <w:highlight w:val="lightGray"/>
        </w:rPr>
        <w:br w:type="page"/>
      </w:r>
    </w:p>
    <w:p w14:paraId="1F6EF174" w14:textId="4838A1DE" w:rsidR="0008210F" w:rsidRPr="0008210F" w:rsidRDefault="000F62BF" w:rsidP="0098417E">
      <w:pPr>
        <w:pStyle w:val="Kop1"/>
        <w:spacing w:before="240" w:line="256" w:lineRule="auto"/>
        <w:ind w:left="993" w:hanging="993"/>
      </w:pPr>
      <w:bookmarkStart w:id="12" w:name="_Toc198193389"/>
      <w:r>
        <w:lastRenderedPageBreak/>
        <w:t>I</w:t>
      </w:r>
      <w:r w:rsidR="0008210F" w:rsidRPr="0008210F">
        <w:t>NLEIDING</w:t>
      </w:r>
      <w:bookmarkEnd w:id="12"/>
    </w:p>
    <w:p w14:paraId="7E31B352" w14:textId="77777777" w:rsidR="0008210F" w:rsidRPr="0008210F" w:rsidRDefault="0008210F" w:rsidP="0008210F">
      <w:pPr>
        <w:pStyle w:val="Normal0"/>
        <w:rPr>
          <w:rFonts w:ascii="Verdana" w:hAnsi="Verdana"/>
          <w:sz w:val="18"/>
          <w:szCs w:val="18"/>
        </w:rPr>
      </w:pPr>
    </w:p>
    <w:p w14:paraId="09141EA0" w14:textId="6BCDFD6D" w:rsidR="0008210F" w:rsidRPr="0008210F" w:rsidRDefault="00A47B75" w:rsidP="0008210F">
      <w:pPr>
        <w:pStyle w:val="Normal0"/>
        <w:rPr>
          <w:rFonts w:ascii="Verdana" w:hAnsi="Verdana"/>
          <w:sz w:val="18"/>
          <w:szCs w:val="18"/>
        </w:rPr>
      </w:pPr>
      <w:r w:rsidRPr="0008210F">
        <w:rPr>
          <w:rFonts w:ascii="Verdana" w:hAnsi="Verdana" w:cs="Calibri Light"/>
          <w:noProof/>
          <w:sz w:val="18"/>
          <w:szCs w:val="18"/>
        </w:rPr>
        <mc:AlternateContent>
          <mc:Choice Requires="wps">
            <w:drawing>
              <wp:anchor distT="182880" distB="182880" distL="182880" distR="182880" simplePos="0" relativeHeight="251658242" behindDoc="0" locked="0" layoutInCell="1" allowOverlap="1" wp14:anchorId="1A6E26E8" wp14:editId="6EF4AD4C">
                <wp:simplePos x="0" y="0"/>
                <wp:positionH relativeFrom="page">
                  <wp:posOffset>4564049</wp:posOffset>
                </wp:positionH>
                <wp:positionV relativeFrom="page">
                  <wp:posOffset>2313830</wp:posOffset>
                </wp:positionV>
                <wp:extent cx="3126740" cy="4245996"/>
                <wp:effectExtent l="0" t="0" r="635" b="2540"/>
                <wp:wrapSquare wrapText="bothSides"/>
                <wp:docPr id="118" name="Rechthoek met één afgeschuinde hoek 118"/>
                <wp:cNvGraphicFramePr/>
                <a:graphic xmlns:a="http://schemas.openxmlformats.org/drawingml/2006/main">
                  <a:graphicData uri="http://schemas.microsoft.com/office/word/2010/wordprocessingShape">
                    <wps:wsp>
                      <wps:cNvSpPr/>
                      <wps:spPr>
                        <a:xfrm>
                          <a:off x="0" y="0"/>
                          <a:ext cx="3126740" cy="4245996"/>
                        </a:xfrm>
                        <a:prstGeom prst="snip1Rect">
                          <a:avLst/>
                        </a:prstGeom>
                        <a:gradFill flip="none" rotWithShape="1">
                          <a:gsLst>
                            <a:gs pos="0">
                              <a:schemeClr val="tx2">
                                <a:lumMod val="60000"/>
                                <a:lumOff val="40000"/>
                                <a:alpha val="20000"/>
                              </a:schemeClr>
                            </a:gs>
                            <a:gs pos="100000">
                              <a:schemeClr val="tx2">
                                <a:lumMod val="20000"/>
                                <a:lumOff val="80000"/>
                                <a:alpha val="20000"/>
                              </a:schemeClr>
                            </a:gs>
                          </a:gsLst>
                          <a:lin ang="5400000" scaled="0"/>
                          <a:tileRect/>
                        </a:gradFill>
                        <a:ln>
                          <a:noFill/>
                        </a:ln>
                      </wps:spPr>
                      <wps:style>
                        <a:lnRef idx="2">
                          <a:schemeClr val="accent1">
                            <a:shade val="50000"/>
                          </a:schemeClr>
                        </a:lnRef>
                        <a:fillRef idx="1003">
                          <a:schemeClr val="dk2"/>
                        </a:fillRef>
                        <a:effectRef idx="0">
                          <a:schemeClr val="accent1"/>
                        </a:effectRef>
                        <a:fontRef idx="minor">
                          <a:schemeClr val="lt1"/>
                        </a:fontRef>
                      </wps:style>
                      <wps:txbx>
                        <w:txbxContent>
                          <w:p w14:paraId="4EC2BA39" w14:textId="77777777" w:rsidR="002A7072" w:rsidRPr="0008210F" w:rsidRDefault="002A7072" w:rsidP="00A47B75">
                            <w:pPr>
                              <w:rPr>
                                <w:color w:val="17365D" w:themeColor="text2" w:themeShade="BF"/>
                                <w:sz w:val="36"/>
                                <w:szCs w:val="36"/>
                              </w:rPr>
                            </w:pPr>
                            <w:r w:rsidRPr="0008210F">
                              <w:rPr>
                                <w:rFonts w:cs="Calibri Light"/>
                                <w:i/>
                                <w:color w:val="17365D" w:themeColor="text2" w:themeShade="BF"/>
                                <w:lang w:eastAsia="en-US"/>
                              </w:rPr>
                              <w:t xml:space="preserve">De </w:t>
                            </w:r>
                            <w:r w:rsidRPr="0008210F">
                              <w:rPr>
                                <w:rFonts w:cs="Calibri Light"/>
                                <w:b/>
                                <w:i/>
                                <w:color w:val="17365D" w:themeColor="text2" w:themeShade="BF"/>
                                <w:lang w:eastAsia="en-US"/>
                              </w:rPr>
                              <w:t>Milieuthermometer Zorg</w:t>
                            </w:r>
                            <w:r w:rsidRPr="0008210F">
                              <w:rPr>
                                <w:rFonts w:cs="Calibri Light"/>
                                <w:i/>
                                <w:color w:val="17365D" w:themeColor="text2" w:themeShade="BF"/>
                                <w:lang w:eastAsia="en-US"/>
                              </w:rPr>
                              <w:t xml:space="preserve"> is een keurmerk dat specifiek voor (en door) de zorg ontwikkeld is en helpt om structureel aandacht te besteden aan milieu en duurzaamheid. Het concretiseert het milieubeleid met heldere doelen en bijpassende actieplannen. Het certificaat past bij organisaties die streven naar Maatschappelijk Verantwoord Ondernemen en activiteiten voor een duurzame bedrijfsvoering zichtbaar willen maken.</w:t>
                            </w:r>
                          </w:p>
                        </w:txbxContent>
                      </wps:txbx>
                      <wps:bodyPr rot="0" spcFirstLastPara="0" vertOverflow="overflow" horzOverflow="overflow" vert="horz" wrap="square" lIns="228600" tIns="91440" rIns="0" bIns="91440" numCol="1" spcCol="0" rtlCol="0" fromWordArt="0" anchor="t" anchorCtr="0" forceAA="0" compatLnSpc="1">
                        <a:prstTxWarp prst="textNoShape">
                          <a:avLst/>
                        </a:prstTxWarp>
                        <a:noAutofit/>
                      </wps:bodyPr>
                    </wps:wsp>
                  </a:graphicData>
                </a:graphic>
                <wp14:sizeRelH relativeFrom="margin">
                  <wp14:pctWidth>40000</wp14:pctWidth>
                </wp14:sizeRelH>
                <wp14:sizeRelV relativeFrom="margin">
                  <wp14:pctHeight>0</wp14:pctHeight>
                </wp14:sizeRelV>
              </wp:anchor>
            </w:drawing>
          </mc:Choice>
          <mc:Fallback xmlns:arto="http://schemas.microsoft.com/office/word/2006/arto" xmlns:asvg="http://schemas.microsoft.com/office/drawing/2016/SVG/main" xmlns:pic="http://schemas.openxmlformats.org/drawingml/2006/picture" xmlns:a14="http://schemas.microsoft.com/office/drawing/2010/main" xmlns:a="http://schemas.openxmlformats.org/drawingml/2006/main">
            <w:pict w14:anchorId="23932F11">
              <v:shape id="Rechthoek met één afgeschuinde hoek 118" style="position:absolute;margin-left:359.35pt;margin-top:182.2pt;width:246.2pt;height:334.35pt;z-index:251658242;visibility:visible;mso-wrap-style:square;mso-width-percent:400;mso-height-percent:0;mso-wrap-distance-left:14.4pt;mso-wrap-distance-top:14.4pt;mso-wrap-distance-right:14.4pt;mso-wrap-distance-bottom:14.4pt;mso-position-horizontal:absolute;mso-position-horizontal-relative:page;mso-position-vertical:absolute;mso-position-vertical-relative:page;mso-width-percent:400;mso-height-percent:0;mso-width-relative:margin;mso-height-relative:margin;v-text-anchor:top" coordsize="3126740,4245996" o:spid="_x0000_s1027" fillcolor="#548dd4 [1951]" stroked="f" strokeweight="2pt" o:spt="100" adj="-11796480,,5400" path="m,l2605606,r521134,521134l3126740,4245996,,42459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" w14:anchorId="1A6E26E8">
                <v:fill type="gradient" opacity="13107f" color2="#c6d9f1 [671]" focus="100%" o:opacity2="13107f" rotate="t">
                  <o:fill v:ext="view" type="gradientUnscaled"/>
                </v:fill>
                <v:stroke joinstyle="miter"/>
                <v:formulas/>
                <v:path textboxrect="0,0,3126740,4245996" arrowok="t" o:connecttype="custom" o:connectlocs="0,0;2605606,0;3126740,521134;3126740,4245996;0,4245996;0,0" o:connectangles="0,0,0,0,0,0"/>
                <v:textbox inset="18pt,7.2pt,0,7.2pt">
                  <w:txbxContent>
                    <w:p w:rsidRPr="0008210F" w:rsidR="002A7072" w:rsidP="00A47B75" w:rsidRDefault="002A7072" w14:paraId="461CF2C4" w14:textId="77777777">
                      <w:pPr>
                        <w:rPr>
                          <w:color w:val="17365D" w:themeColor="text2" w:themeShade="BF"/>
                          <w:sz w:val="36"/>
                          <w:szCs w:val="36"/>
                        </w:rPr>
                      </w:pPr>
                      <w:r w:rsidRPr="0008210F">
                        <w:rPr>
                          <w:rFonts w:cs="Calibri Light"/>
                          <w:i/>
                          <w:color w:val="17365D" w:themeColor="text2" w:themeShade="BF"/>
                          <w:lang w:eastAsia="en-US"/>
                        </w:rPr>
                        <w:t xml:space="preserve">De </w:t>
                      </w:r>
                      <w:r w:rsidRPr="0008210F">
                        <w:rPr>
                          <w:rFonts w:cs="Calibri Light"/>
                          <w:b/>
                          <w:i/>
                          <w:color w:val="17365D" w:themeColor="text2" w:themeShade="BF"/>
                          <w:lang w:eastAsia="en-US"/>
                        </w:rPr>
                        <w:t>Milieuthermometer Zorg</w:t>
                      </w:r>
                      <w:r w:rsidRPr="0008210F">
                        <w:rPr>
                          <w:rFonts w:cs="Calibri Light"/>
                          <w:i/>
                          <w:color w:val="17365D" w:themeColor="text2" w:themeShade="BF"/>
                          <w:lang w:eastAsia="en-US"/>
                        </w:rPr>
                        <w:t xml:space="preserve"> is een keurmerk dat specifiek voor (en door) de zorg ontwikkeld is en helpt om structureel aandacht te besteden aan milieu en duurzaamheid. Het concretiseert het milieubeleid met heldere doelen en bijpassende actieplannen. Het certificaat past bij organisaties die streven naar Maatschappelijk Verantwoord Ondernemen en activiteiten voor een duurzame bedrijfsvoering zichtbaar willen maken.</w:t>
                      </w:r>
                    </w:p>
                  </w:txbxContent>
                </v:textbox>
                <w10:wrap type="square" anchorx="page" anchory="page"/>
              </v:shape>
            </w:pict>
          </mc:Fallback>
        </mc:AlternateContent>
      </w:r>
      <w:r w:rsidR="0008210F" w:rsidRPr="0008210F">
        <w:rPr>
          <w:rFonts w:ascii="Verdana" w:hAnsi="Verdana"/>
          <w:sz w:val="18"/>
          <w:szCs w:val="18"/>
        </w:rPr>
        <w:t>De zorgsector in Nederland is verantwoordelijk voor 7% van de Nationale CO2-voetafdruk en draagt bij aan milieuvervuiling en klimaatverandering. Een groot deel van deze impact wordt veroorzaakt door grondstoffen en materialen die de zorg</w:t>
      </w:r>
      <w:r w:rsidR="00DC4192">
        <w:rPr>
          <w:rFonts w:ascii="Verdana" w:hAnsi="Verdana"/>
          <w:sz w:val="18"/>
          <w:szCs w:val="18"/>
        </w:rPr>
        <w:t>organisaties</w:t>
      </w:r>
      <w:r w:rsidR="0008210F" w:rsidRPr="0008210F">
        <w:rPr>
          <w:rFonts w:ascii="Verdana" w:hAnsi="Verdana"/>
          <w:sz w:val="18"/>
          <w:szCs w:val="18"/>
        </w:rPr>
        <w:t xml:space="preserve"> in en uit gaan. Deze impact is flink te verkleinen door met aandacht voor een circulaire economie naar de bedrijfsvoering te kijken en deze te vergroenen waar mogelijk. </w:t>
      </w:r>
    </w:p>
    <w:p w14:paraId="63E795C6" w14:textId="363CA110" w:rsidR="0008210F" w:rsidRPr="0008210F" w:rsidRDefault="0008210F" w:rsidP="0008210F">
      <w:pPr>
        <w:pStyle w:val="Normal0"/>
        <w:rPr>
          <w:rFonts w:ascii="Verdana" w:hAnsi="Verdana"/>
          <w:sz w:val="18"/>
          <w:szCs w:val="18"/>
        </w:rPr>
      </w:pPr>
      <w:r w:rsidRPr="00A47B75">
        <w:rPr>
          <w:rFonts w:ascii="Verdana" w:hAnsi="Verdana"/>
          <w:sz w:val="18"/>
          <w:szCs w:val="18"/>
          <w:highlight w:val="yellow"/>
        </w:rPr>
        <w:t>[Zorg</w:t>
      </w:r>
      <w:r w:rsidR="00DC4192" w:rsidRPr="00A47B75">
        <w:rPr>
          <w:rFonts w:ascii="Verdana" w:hAnsi="Verdana"/>
          <w:sz w:val="18"/>
          <w:szCs w:val="18"/>
          <w:highlight w:val="yellow"/>
        </w:rPr>
        <w:t>organisatie</w:t>
      </w:r>
      <w:r w:rsidRPr="00A47B75">
        <w:rPr>
          <w:rFonts w:ascii="Verdana" w:hAnsi="Verdana"/>
          <w:sz w:val="18"/>
          <w:szCs w:val="18"/>
          <w:highlight w:val="yellow"/>
        </w:rPr>
        <w:t xml:space="preserve"> x]</w:t>
      </w:r>
      <w:r w:rsidRPr="0008210F">
        <w:rPr>
          <w:rFonts w:ascii="Verdana" w:hAnsi="Verdana"/>
          <w:sz w:val="18"/>
          <w:szCs w:val="18"/>
        </w:rPr>
        <w:t xml:space="preserve"> werkt daarom ook aan een duurzamere bedrijfsvoering. Volgens de principes en stappen van de Milieuthermometer Zorg worden 1</w:t>
      </w:r>
      <w:r w:rsidR="0034776D">
        <w:rPr>
          <w:rFonts w:ascii="Verdana" w:hAnsi="Verdana"/>
          <w:sz w:val="18"/>
          <w:szCs w:val="18"/>
        </w:rPr>
        <w:t>5</w:t>
      </w:r>
      <w:r w:rsidRPr="0008210F">
        <w:rPr>
          <w:rFonts w:ascii="Verdana" w:hAnsi="Verdana"/>
          <w:sz w:val="18"/>
          <w:szCs w:val="18"/>
        </w:rPr>
        <w:t xml:space="preserve"> verschillende aspecten van de bedrijfsvoering doorgelicht en waar nodig bijgesteld. Belangrijke aspecten ten aanzien van de circulaire bedrijfsvoering zijn thema 10: Inkoop </w:t>
      </w:r>
      <w:r w:rsidR="00804C61">
        <w:rPr>
          <w:rFonts w:ascii="Verdana" w:hAnsi="Verdana"/>
          <w:sz w:val="18"/>
          <w:szCs w:val="18"/>
        </w:rPr>
        <w:t xml:space="preserve">en </w:t>
      </w:r>
      <w:r w:rsidRPr="0008210F">
        <w:rPr>
          <w:rFonts w:ascii="Verdana" w:hAnsi="Verdana"/>
          <w:sz w:val="18"/>
          <w:szCs w:val="18"/>
        </w:rPr>
        <w:t xml:space="preserve">thema 6: </w:t>
      </w:r>
      <w:r w:rsidR="000672A7">
        <w:rPr>
          <w:rFonts w:ascii="Verdana" w:hAnsi="Verdana"/>
          <w:sz w:val="18"/>
          <w:szCs w:val="18"/>
        </w:rPr>
        <w:t>Grondstoffen</w:t>
      </w:r>
      <w:r w:rsidRPr="0008210F">
        <w:rPr>
          <w:rFonts w:ascii="Verdana" w:hAnsi="Verdana"/>
          <w:sz w:val="18"/>
          <w:szCs w:val="18"/>
        </w:rPr>
        <w:t xml:space="preserve">. </w:t>
      </w:r>
    </w:p>
    <w:p w14:paraId="4669A8DE" w14:textId="5080AFF3" w:rsidR="0008210F" w:rsidRDefault="0008210F" w:rsidP="0008210F">
      <w:pPr>
        <w:pStyle w:val="Normal0"/>
        <w:rPr>
          <w:rFonts w:ascii="Verdana" w:hAnsi="Verdana"/>
          <w:sz w:val="18"/>
          <w:szCs w:val="18"/>
        </w:rPr>
      </w:pPr>
    </w:p>
    <w:p w14:paraId="73EACF19" w14:textId="67CAF27F" w:rsidR="0008210F" w:rsidRPr="0008210F" w:rsidRDefault="00B57A00" w:rsidP="0008210F">
      <w:pPr>
        <w:pStyle w:val="Normal0"/>
        <w:rPr>
          <w:rFonts w:ascii="Verdana" w:hAnsi="Verdana"/>
          <w:b/>
          <w:sz w:val="18"/>
          <w:szCs w:val="18"/>
        </w:rPr>
      </w:pPr>
      <w:r>
        <w:rPr>
          <w:rFonts w:ascii="Verdana" w:hAnsi="Verdana"/>
          <w:b/>
          <w:sz w:val="18"/>
          <w:szCs w:val="18"/>
        </w:rPr>
        <w:t>Plan en evaluatie duurzame grondstoffen</w:t>
      </w:r>
    </w:p>
    <w:p w14:paraId="5E80219E" w14:textId="2C9F487B" w:rsidR="0008210F" w:rsidRPr="0008210F" w:rsidRDefault="0008210F" w:rsidP="0008210F">
      <w:pPr>
        <w:pStyle w:val="Normal0"/>
        <w:rPr>
          <w:rFonts w:ascii="Verdana" w:hAnsi="Verdana"/>
          <w:sz w:val="18"/>
          <w:szCs w:val="18"/>
        </w:rPr>
      </w:pPr>
      <w:r w:rsidRPr="0008210F">
        <w:rPr>
          <w:rFonts w:ascii="Verdana" w:hAnsi="Verdana"/>
          <w:sz w:val="18"/>
          <w:szCs w:val="18"/>
        </w:rPr>
        <w:t xml:space="preserve">Eén van de basisonderdelen van thema 6 </w:t>
      </w:r>
      <w:r w:rsidR="00053837">
        <w:rPr>
          <w:rFonts w:ascii="Verdana" w:hAnsi="Verdana"/>
          <w:sz w:val="18"/>
          <w:szCs w:val="18"/>
        </w:rPr>
        <w:t>Afval en G</w:t>
      </w:r>
      <w:r w:rsidR="000672A7">
        <w:rPr>
          <w:rFonts w:ascii="Verdana" w:hAnsi="Verdana"/>
          <w:sz w:val="18"/>
          <w:szCs w:val="18"/>
        </w:rPr>
        <w:t>rondstoffen</w:t>
      </w:r>
      <w:r w:rsidR="000672A7" w:rsidRPr="0008210F">
        <w:rPr>
          <w:rFonts w:ascii="Verdana" w:hAnsi="Verdana"/>
          <w:sz w:val="18"/>
          <w:szCs w:val="18"/>
        </w:rPr>
        <w:t xml:space="preserve"> </w:t>
      </w:r>
      <w:r w:rsidRPr="0008210F">
        <w:rPr>
          <w:rFonts w:ascii="Verdana" w:hAnsi="Verdana"/>
          <w:sz w:val="18"/>
          <w:szCs w:val="18"/>
        </w:rPr>
        <w:t xml:space="preserve">is het opstellen van dit </w:t>
      </w:r>
      <w:r w:rsidR="000672A7">
        <w:rPr>
          <w:rFonts w:ascii="Verdana" w:hAnsi="Verdana"/>
          <w:sz w:val="18"/>
          <w:szCs w:val="18"/>
        </w:rPr>
        <w:t>plan en evaluatie duurzame grondstoffen</w:t>
      </w:r>
      <w:r w:rsidRPr="0008210F">
        <w:rPr>
          <w:rFonts w:ascii="Verdana" w:hAnsi="Verdana"/>
          <w:sz w:val="18"/>
          <w:szCs w:val="18"/>
        </w:rPr>
        <w:t xml:space="preserve">. Het schept inzicht in de huidige afvalstromen door middel van </w:t>
      </w:r>
      <w:r w:rsidRPr="003E368F">
        <w:rPr>
          <w:rFonts w:ascii="Verdana" w:hAnsi="Verdana"/>
          <w:sz w:val="18"/>
          <w:szCs w:val="18"/>
        </w:rPr>
        <w:t xml:space="preserve">een </w:t>
      </w:r>
      <w:r w:rsidRPr="003E368F">
        <w:rPr>
          <w:rFonts w:ascii="Verdana" w:hAnsi="Verdana"/>
          <w:i/>
          <w:sz w:val="18"/>
          <w:szCs w:val="18"/>
        </w:rPr>
        <w:t>Afvalanalyse</w:t>
      </w:r>
      <w:r w:rsidR="00D53AE7" w:rsidRPr="003E368F">
        <w:rPr>
          <w:rFonts w:ascii="Verdana" w:hAnsi="Verdana"/>
          <w:i/>
          <w:sz w:val="18"/>
          <w:szCs w:val="18"/>
        </w:rPr>
        <w:t xml:space="preserve">, </w:t>
      </w:r>
      <w:r w:rsidR="003E368F" w:rsidRPr="003E368F">
        <w:rPr>
          <w:rFonts w:ascii="Verdana" w:hAnsi="Verdana"/>
          <w:i/>
          <w:sz w:val="18"/>
          <w:szCs w:val="18"/>
        </w:rPr>
        <w:t>het</w:t>
      </w:r>
      <w:r w:rsidR="00D53AE7" w:rsidRPr="003E368F">
        <w:rPr>
          <w:rFonts w:ascii="Verdana" w:hAnsi="Verdana"/>
          <w:i/>
          <w:sz w:val="18"/>
          <w:szCs w:val="18"/>
        </w:rPr>
        <w:t xml:space="preserve"> huidige </w:t>
      </w:r>
      <w:r w:rsidR="003E368F" w:rsidRPr="003E368F">
        <w:rPr>
          <w:rFonts w:ascii="Verdana" w:hAnsi="Verdana"/>
          <w:i/>
          <w:sz w:val="18"/>
          <w:szCs w:val="18"/>
        </w:rPr>
        <w:t>proces</w:t>
      </w:r>
      <w:r w:rsidRPr="003E368F">
        <w:rPr>
          <w:rFonts w:ascii="Verdana" w:hAnsi="Verdana"/>
          <w:i/>
          <w:sz w:val="18"/>
          <w:szCs w:val="18"/>
        </w:rPr>
        <w:t xml:space="preserve"> </w:t>
      </w:r>
      <w:r w:rsidRPr="003E368F">
        <w:rPr>
          <w:rFonts w:ascii="Verdana" w:hAnsi="Verdana"/>
          <w:sz w:val="18"/>
          <w:szCs w:val="18"/>
        </w:rPr>
        <w:t xml:space="preserve">(hoofdstuk 2), het beschrijft de </w:t>
      </w:r>
      <w:r w:rsidR="00D53AE7" w:rsidRPr="003E368F">
        <w:rPr>
          <w:rFonts w:ascii="Verdana" w:hAnsi="Verdana"/>
          <w:i/>
          <w:sz w:val="18"/>
          <w:szCs w:val="18"/>
        </w:rPr>
        <w:t>doelen</w:t>
      </w:r>
      <w:r w:rsidRPr="003E368F">
        <w:rPr>
          <w:rFonts w:ascii="Verdana" w:hAnsi="Verdana"/>
          <w:sz w:val="18"/>
          <w:szCs w:val="18"/>
        </w:rPr>
        <w:t xml:space="preserve"> (hoofdstuk 3) en </w:t>
      </w:r>
      <w:r w:rsidR="00034733" w:rsidRPr="003E368F">
        <w:rPr>
          <w:rFonts w:ascii="Verdana" w:hAnsi="Verdana"/>
          <w:sz w:val="18"/>
          <w:szCs w:val="18"/>
        </w:rPr>
        <w:t>bevat een actieplan</w:t>
      </w:r>
      <w:r w:rsidRPr="003E368F">
        <w:rPr>
          <w:rFonts w:ascii="Verdana" w:hAnsi="Verdana"/>
          <w:sz w:val="18"/>
          <w:szCs w:val="18"/>
        </w:rPr>
        <w:t xml:space="preserve"> (hoofdstuk </w:t>
      </w:r>
      <w:r w:rsidR="003E368F" w:rsidRPr="003E368F">
        <w:rPr>
          <w:rFonts w:ascii="Verdana" w:hAnsi="Verdana"/>
          <w:sz w:val="18"/>
          <w:szCs w:val="18"/>
        </w:rPr>
        <w:t>4</w:t>
      </w:r>
      <w:r w:rsidRPr="003E368F">
        <w:rPr>
          <w:rFonts w:ascii="Verdana" w:hAnsi="Verdana"/>
          <w:sz w:val="18"/>
          <w:szCs w:val="18"/>
        </w:rPr>
        <w:t>)</w:t>
      </w:r>
      <w:r w:rsidRPr="003E368F">
        <w:rPr>
          <w:rFonts w:ascii="Verdana" w:hAnsi="Verdana"/>
          <w:i/>
          <w:sz w:val="18"/>
          <w:szCs w:val="18"/>
        </w:rPr>
        <w:t xml:space="preserve"> </w:t>
      </w:r>
      <w:r w:rsidRPr="003E368F">
        <w:rPr>
          <w:rFonts w:ascii="Verdana" w:hAnsi="Verdana"/>
          <w:sz w:val="18"/>
          <w:szCs w:val="18"/>
        </w:rPr>
        <w:t>om</w:t>
      </w:r>
      <w:r w:rsidRPr="0008210F">
        <w:rPr>
          <w:rFonts w:ascii="Verdana" w:hAnsi="Verdana"/>
          <w:sz w:val="18"/>
          <w:szCs w:val="18"/>
        </w:rPr>
        <w:t xml:space="preserve"> het afval van </w:t>
      </w:r>
      <w:r w:rsidRPr="003E368F">
        <w:rPr>
          <w:rFonts w:ascii="Verdana" w:hAnsi="Verdana"/>
          <w:sz w:val="18"/>
          <w:szCs w:val="18"/>
          <w:highlight w:val="yellow"/>
        </w:rPr>
        <w:t>[Zorg</w:t>
      </w:r>
      <w:r w:rsidR="00DC4192" w:rsidRPr="003E368F">
        <w:rPr>
          <w:rFonts w:ascii="Verdana" w:hAnsi="Verdana"/>
          <w:sz w:val="18"/>
          <w:szCs w:val="18"/>
          <w:highlight w:val="yellow"/>
        </w:rPr>
        <w:t>organisatie</w:t>
      </w:r>
      <w:r w:rsidRPr="003E368F">
        <w:rPr>
          <w:rFonts w:ascii="Verdana" w:hAnsi="Verdana"/>
          <w:sz w:val="18"/>
          <w:szCs w:val="18"/>
          <w:highlight w:val="yellow"/>
        </w:rPr>
        <w:t xml:space="preserve"> x]</w:t>
      </w:r>
      <w:r w:rsidRPr="0008210F">
        <w:rPr>
          <w:rFonts w:ascii="Verdana" w:hAnsi="Verdana"/>
          <w:sz w:val="18"/>
          <w:szCs w:val="18"/>
        </w:rPr>
        <w:t xml:space="preserve"> concreet te </w:t>
      </w:r>
      <w:r w:rsidR="00034733">
        <w:rPr>
          <w:rFonts w:ascii="Verdana" w:hAnsi="Verdana"/>
          <w:sz w:val="18"/>
          <w:szCs w:val="18"/>
        </w:rPr>
        <w:t>ver</w:t>
      </w:r>
      <w:r>
        <w:rPr>
          <w:rFonts w:ascii="Verdana" w:hAnsi="Verdana"/>
          <w:sz w:val="18"/>
          <w:szCs w:val="18"/>
        </w:rPr>
        <w:t>minderen.</w:t>
      </w:r>
      <w:r w:rsidRPr="0008210F">
        <w:rPr>
          <w:rFonts w:ascii="Verdana" w:hAnsi="Verdana"/>
          <w:sz w:val="18"/>
          <w:szCs w:val="18"/>
        </w:rPr>
        <w:t xml:space="preserve"> </w:t>
      </w:r>
    </w:p>
    <w:p w14:paraId="7496837C" w14:textId="54961EE1" w:rsidR="0008210F" w:rsidRPr="0008210F" w:rsidRDefault="00A47B75" w:rsidP="0008210F">
      <w:pPr>
        <w:pStyle w:val="Normal0"/>
        <w:rPr>
          <w:rFonts w:ascii="Verdana" w:hAnsi="Verdana"/>
          <w:sz w:val="18"/>
          <w:szCs w:val="18"/>
        </w:rPr>
      </w:pPr>
      <w:r w:rsidRPr="0008210F">
        <w:rPr>
          <w:rFonts w:ascii="Verdana" w:hAnsi="Verdana"/>
          <w:noProof/>
          <w:sz w:val="18"/>
          <w:szCs w:val="18"/>
        </w:rPr>
        <w:drawing>
          <wp:anchor distT="0" distB="0" distL="114300" distR="114300" simplePos="0" relativeHeight="251658243" behindDoc="0" locked="0" layoutInCell="1" allowOverlap="1" wp14:anchorId="74230F11" wp14:editId="6135A5CA">
            <wp:simplePos x="0" y="0"/>
            <wp:positionH relativeFrom="margin">
              <wp:posOffset>4447706</wp:posOffset>
            </wp:positionH>
            <wp:positionV relativeFrom="page">
              <wp:posOffset>5601942</wp:posOffset>
            </wp:positionV>
            <wp:extent cx="834390" cy="834390"/>
            <wp:effectExtent l="0" t="0" r="3810" b="3810"/>
            <wp:wrapNone/>
            <wp:docPr id="8" name="Afbeelding 8" descr="Milieuthermometer Zorg - Milieuk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ilieuthermometer Zorg - Milieukeu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34390" cy="8343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3F2B20" w14:textId="77777777" w:rsidR="0008210F" w:rsidRPr="0008210F" w:rsidRDefault="0008210F" w:rsidP="0008210F">
      <w:pPr>
        <w:pStyle w:val="Normal0"/>
        <w:rPr>
          <w:rFonts w:ascii="Verdana" w:hAnsi="Verdana"/>
          <w:b/>
          <w:sz w:val="18"/>
          <w:szCs w:val="18"/>
        </w:rPr>
      </w:pPr>
      <w:r w:rsidRPr="0008210F">
        <w:rPr>
          <w:rFonts w:ascii="Verdana" w:hAnsi="Verdana"/>
          <w:b/>
          <w:sz w:val="18"/>
          <w:szCs w:val="18"/>
        </w:rPr>
        <w:t>Toepassingsgebied</w:t>
      </w:r>
    </w:p>
    <w:p w14:paraId="0B6646DE" w14:textId="3C397787" w:rsidR="0008210F" w:rsidRPr="0008210F" w:rsidRDefault="0008210F" w:rsidP="0008210F">
      <w:pPr>
        <w:pStyle w:val="Normal0"/>
        <w:rPr>
          <w:rFonts w:ascii="Verdana" w:hAnsi="Verdana"/>
          <w:sz w:val="18"/>
          <w:szCs w:val="18"/>
        </w:rPr>
      </w:pPr>
      <w:r w:rsidRPr="0008210F">
        <w:rPr>
          <w:rFonts w:ascii="Verdana" w:hAnsi="Verdana"/>
          <w:sz w:val="18"/>
          <w:szCs w:val="18"/>
          <w:highlight w:val="yellow"/>
        </w:rPr>
        <w:t xml:space="preserve">Dit </w:t>
      </w:r>
      <w:r w:rsidR="003E368F">
        <w:rPr>
          <w:rFonts w:ascii="Verdana" w:hAnsi="Verdana"/>
          <w:sz w:val="18"/>
          <w:szCs w:val="18"/>
          <w:highlight w:val="yellow"/>
        </w:rPr>
        <w:t>plan en evaluatie duurzame grondstoffen</w:t>
      </w:r>
      <w:r w:rsidRPr="0008210F">
        <w:rPr>
          <w:rFonts w:ascii="Verdana" w:hAnsi="Verdana"/>
          <w:sz w:val="18"/>
          <w:szCs w:val="18"/>
          <w:highlight w:val="yellow"/>
        </w:rPr>
        <w:t xml:space="preserve"> is van toepassing op</w:t>
      </w:r>
      <w:r>
        <w:rPr>
          <w:rFonts w:ascii="Verdana" w:hAnsi="Verdana"/>
          <w:sz w:val="18"/>
          <w:szCs w:val="18"/>
          <w:highlight w:val="yellow"/>
        </w:rPr>
        <w:t xml:space="preserve"> de</w:t>
      </w:r>
      <w:r w:rsidRPr="0008210F">
        <w:rPr>
          <w:rFonts w:ascii="Verdana" w:hAnsi="Verdana"/>
          <w:sz w:val="18"/>
          <w:szCs w:val="18"/>
          <w:highlight w:val="yellow"/>
        </w:rPr>
        <w:t xml:space="preserve"> </w:t>
      </w:r>
      <w:r>
        <w:rPr>
          <w:rFonts w:ascii="Verdana" w:hAnsi="Verdana"/>
          <w:sz w:val="18"/>
          <w:szCs w:val="18"/>
          <w:highlight w:val="yellow"/>
        </w:rPr>
        <w:t xml:space="preserve">locaties </w:t>
      </w:r>
      <w:r w:rsidRPr="0008210F">
        <w:rPr>
          <w:rFonts w:ascii="Verdana" w:hAnsi="Verdana"/>
          <w:sz w:val="18"/>
          <w:szCs w:val="18"/>
          <w:highlight w:val="yellow"/>
        </w:rPr>
        <w:t>[X,Y,Z].</w:t>
      </w:r>
      <w:r w:rsidRPr="0008210F">
        <w:rPr>
          <w:rFonts w:ascii="Verdana" w:hAnsi="Verdana"/>
          <w:sz w:val="18"/>
          <w:szCs w:val="18"/>
        </w:rPr>
        <w:t xml:space="preserve"> </w:t>
      </w:r>
      <w:r>
        <w:rPr>
          <w:rFonts w:ascii="Verdana" w:hAnsi="Verdana"/>
          <w:sz w:val="18"/>
          <w:szCs w:val="18"/>
          <w:highlight w:val="yellow"/>
        </w:rPr>
        <w:t>De doelen en m</w:t>
      </w:r>
      <w:r w:rsidRPr="0008210F">
        <w:rPr>
          <w:rFonts w:ascii="Verdana" w:hAnsi="Verdana"/>
          <w:sz w:val="18"/>
          <w:szCs w:val="18"/>
          <w:highlight w:val="yellow"/>
        </w:rPr>
        <w:t xml:space="preserve">aatregelen </w:t>
      </w:r>
      <w:r>
        <w:rPr>
          <w:rFonts w:ascii="Verdana" w:hAnsi="Verdana"/>
          <w:sz w:val="18"/>
          <w:szCs w:val="18"/>
          <w:highlight w:val="yellow"/>
        </w:rPr>
        <w:t>worden</w:t>
      </w:r>
      <w:r w:rsidRPr="0008210F">
        <w:rPr>
          <w:rFonts w:ascii="Verdana" w:hAnsi="Verdana"/>
          <w:sz w:val="18"/>
          <w:szCs w:val="18"/>
          <w:highlight w:val="yellow"/>
        </w:rPr>
        <w:t xml:space="preserve"> uitgerold naar de overige locaties</w:t>
      </w:r>
      <w:r>
        <w:rPr>
          <w:rFonts w:ascii="Verdana" w:hAnsi="Verdana"/>
          <w:sz w:val="18"/>
          <w:szCs w:val="18"/>
          <w:highlight w:val="yellow"/>
        </w:rPr>
        <w:t xml:space="preserve"> per [datum].  </w:t>
      </w:r>
    </w:p>
    <w:p w14:paraId="6DB956C3" w14:textId="1C60C8A0" w:rsidR="0008210F" w:rsidRPr="0008210F" w:rsidRDefault="0008210F" w:rsidP="0008210F">
      <w:pPr>
        <w:pStyle w:val="Normal0"/>
        <w:rPr>
          <w:rFonts w:ascii="Verdana" w:hAnsi="Verdana"/>
          <w:sz w:val="18"/>
          <w:szCs w:val="18"/>
        </w:rPr>
      </w:pPr>
    </w:p>
    <w:p w14:paraId="7A4265CE" w14:textId="47FD5B72" w:rsidR="0008210F" w:rsidRPr="0008210F" w:rsidRDefault="00A47B75" w:rsidP="0008210F">
      <w:pPr>
        <w:pStyle w:val="Normal0"/>
        <w:rPr>
          <w:rFonts w:ascii="Verdana" w:hAnsi="Verdana"/>
          <w:b/>
          <w:sz w:val="18"/>
          <w:szCs w:val="18"/>
        </w:rPr>
      </w:pPr>
      <w:r w:rsidRPr="0008210F">
        <w:rPr>
          <w:rFonts w:ascii="Verdana" w:hAnsi="Verdana"/>
          <w:noProof/>
          <w:sz w:val="18"/>
          <w:szCs w:val="18"/>
        </w:rPr>
        <w:drawing>
          <wp:anchor distT="0" distB="0" distL="114300" distR="114300" simplePos="0" relativeHeight="251658244" behindDoc="1" locked="0" layoutInCell="1" allowOverlap="1" wp14:anchorId="00C9E1EC" wp14:editId="6AE56617">
            <wp:simplePos x="0" y="0"/>
            <wp:positionH relativeFrom="column">
              <wp:posOffset>4181199</wp:posOffset>
            </wp:positionH>
            <wp:positionV relativeFrom="page">
              <wp:posOffset>6832214</wp:posOffset>
            </wp:positionV>
            <wp:extent cx="1419860" cy="1064260"/>
            <wp:effectExtent l="0" t="0" r="8890" b="2540"/>
            <wp:wrapTight wrapText="bothSides">
              <wp:wrapPolygon edited="0">
                <wp:start x="0" y="0"/>
                <wp:lineTo x="0" y="21265"/>
                <wp:lineTo x="21445" y="21265"/>
                <wp:lineTo x="21445" y="0"/>
                <wp:lineTo x="0" y="0"/>
              </wp:wrapPolygon>
            </wp:wrapTight>
            <wp:docPr id="6" name="Afbeelding 6" descr="logo Green Deal - NVDE - Nederlandse Vereniging Duurzame Ener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reen Deal - NVDE - Nederlandse Vereniging Duurzame Energi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19860" cy="106426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10F" w:rsidRPr="0008210F">
        <w:rPr>
          <w:rFonts w:ascii="Verdana" w:hAnsi="Verdana"/>
          <w:b/>
          <w:sz w:val="18"/>
          <w:szCs w:val="18"/>
        </w:rPr>
        <w:t>Green Deal Samen Werken aan Duurzame Zorg</w:t>
      </w:r>
    </w:p>
    <w:p w14:paraId="6048907C" w14:textId="78985FD3" w:rsidR="0008210F" w:rsidRPr="0008210F" w:rsidRDefault="0008210F" w:rsidP="0008210F">
      <w:pPr>
        <w:pStyle w:val="Normal0"/>
        <w:rPr>
          <w:rFonts w:ascii="Verdana" w:hAnsi="Verdana"/>
          <w:sz w:val="18"/>
          <w:szCs w:val="18"/>
        </w:rPr>
      </w:pPr>
      <w:r w:rsidRPr="0008210F">
        <w:rPr>
          <w:rFonts w:ascii="Verdana" w:hAnsi="Verdana"/>
          <w:sz w:val="18"/>
          <w:szCs w:val="18"/>
        </w:rPr>
        <w:t xml:space="preserve">Met dit afvalpreventieplan sluit </w:t>
      </w:r>
      <w:r w:rsidRPr="003471B7">
        <w:rPr>
          <w:rFonts w:ascii="Verdana" w:hAnsi="Verdana"/>
          <w:sz w:val="18"/>
          <w:szCs w:val="18"/>
          <w:highlight w:val="yellow"/>
        </w:rPr>
        <w:t>[Zorg</w:t>
      </w:r>
      <w:r w:rsidR="00DC4192" w:rsidRPr="003471B7">
        <w:rPr>
          <w:rFonts w:ascii="Verdana" w:hAnsi="Verdana"/>
          <w:sz w:val="18"/>
          <w:szCs w:val="18"/>
          <w:highlight w:val="yellow"/>
        </w:rPr>
        <w:t>organisatie</w:t>
      </w:r>
      <w:r w:rsidRPr="003471B7">
        <w:rPr>
          <w:rFonts w:ascii="Verdana" w:hAnsi="Verdana"/>
          <w:sz w:val="18"/>
          <w:szCs w:val="18"/>
          <w:highlight w:val="yellow"/>
        </w:rPr>
        <w:t xml:space="preserve"> x]</w:t>
      </w:r>
      <w:r w:rsidRPr="0008210F">
        <w:rPr>
          <w:rFonts w:ascii="Verdana" w:hAnsi="Verdana"/>
          <w:sz w:val="18"/>
          <w:szCs w:val="18"/>
        </w:rPr>
        <w:t xml:space="preserve"> aan bij de landelijke Green Deal Zorg 3.0: </w:t>
      </w:r>
      <w:r w:rsidRPr="0008210F">
        <w:rPr>
          <w:rFonts w:ascii="Verdana" w:hAnsi="Verdana"/>
          <w:i/>
          <w:sz w:val="18"/>
          <w:szCs w:val="18"/>
        </w:rPr>
        <w:t xml:space="preserve">Samen werken aan Duurzame Zorg. </w:t>
      </w:r>
      <w:r w:rsidRPr="0008210F">
        <w:rPr>
          <w:rFonts w:ascii="Verdana" w:hAnsi="Verdana"/>
          <w:sz w:val="18"/>
          <w:szCs w:val="18"/>
        </w:rPr>
        <w:t xml:space="preserve">Thema 4 van deze Green Deal gaat over circulaire bedrijfsvoering en stelt concrete doelen voor het reduceren van primair grondstoffengebruik en het reduceren van restafval. </w:t>
      </w:r>
    </w:p>
    <w:p w14:paraId="5ADBE09A" w14:textId="77777777" w:rsidR="0008210F" w:rsidRPr="0008210F" w:rsidRDefault="0008210F" w:rsidP="0008210F">
      <w:pPr>
        <w:pStyle w:val="Normal0"/>
        <w:rPr>
          <w:rFonts w:ascii="Verdana" w:hAnsi="Verdana"/>
        </w:rPr>
      </w:pPr>
    </w:p>
    <w:p w14:paraId="5701A095" w14:textId="1AB46C14" w:rsidR="00B17837" w:rsidRPr="0008210F" w:rsidRDefault="0008210F" w:rsidP="0008210F">
      <w:pPr>
        <w:pStyle w:val="Normal0"/>
        <w:rPr>
          <w:rFonts w:ascii="Verdana" w:hAnsi="Verdana"/>
        </w:rPr>
      </w:pPr>
      <w:r w:rsidRPr="0008210F">
        <w:rPr>
          <w:rFonts w:ascii="Verdana" w:hAnsi="Verdana"/>
        </w:rPr>
        <w:br/>
      </w:r>
      <w:bookmarkEnd w:id="9"/>
      <w:bookmarkEnd w:id="10"/>
      <w:bookmarkEnd w:id="11"/>
    </w:p>
    <w:p w14:paraId="747A645F" w14:textId="77777777" w:rsidR="00B17837" w:rsidRPr="0008210F" w:rsidRDefault="00B17837" w:rsidP="00B17837"/>
    <w:p w14:paraId="10375AF2" w14:textId="77777777" w:rsidR="0008210F" w:rsidRPr="0008210F" w:rsidRDefault="00B17837" w:rsidP="0008210F">
      <w:pPr>
        <w:pStyle w:val="Kop1"/>
      </w:pPr>
      <w:r w:rsidRPr="0008210F">
        <w:br w:type="column"/>
      </w:r>
      <w:bookmarkStart w:id="13" w:name="_Toc198193390"/>
      <w:bookmarkStart w:id="14" w:name="_Toc456793943"/>
      <w:bookmarkStart w:id="15" w:name="_Toc465774898"/>
      <w:bookmarkStart w:id="16" w:name="_Toc468101608"/>
      <w:r w:rsidR="0008210F" w:rsidRPr="0008210F">
        <w:lastRenderedPageBreak/>
        <w:t>HUIDIG PROCES</w:t>
      </w:r>
      <w:bookmarkEnd w:id="13"/>
    </w:p>
    <w:p w14:paraId="7D9CE856" w14:textId="32914C29" w:rsidR="0008210F" w:rsidRPr="0008210F" w:rsidRDefault="00234185" w:rsidP="0008210F">
      <w:pPr>
        <w:pStyle w:val="Kop2"/>
      </w:pPr>
      <w:bookmarkStart w:id="17" w:name="_Toc198193391"/>
      <w:r>
        <w:t>Afvals</w:t>
      </w:r>
      <w:r w:rsidR="0008210F" w:rsidRPr="0008210F">
        <w:t>cheiding</w:t>
      </w:r>
      <w:bookmarkEnd w:id="17"/>
    </w:p>
    <w:p w14:paraId="078A206F" w14:textId="77777777" w:rsidR="0008210F" w:rsidRPr="0008210F" w:rsidRDefault="0008210F" w:rsidP="003C6934">
      <w:pPr>
        <w:pStyle w:val="Kop3"/>
        <w:ind w:left="0" w:firstLine="0"/>
      </w:pPr>
      <w:bookmarkStart w:id="18" w:name="_Toc198193392"/>
      <w:r w:rsidRPr="0008210F">
        <w:t>Facilitaire afdelingen</w:t>
      </w:r>
      <w:bookmarkEnd w:id="18"/>
    </w:p>
    <w:p w14:paraId="590AF918" w14:textId="2C5C87BA" w:rsidR="0008210F" w:rsidRPr="0008210F" w:rsidRDefault="0008210F" w:rsidP="00C059D0">
      <w:pPr>
        <w:pStyle w:val="Normal0"/>
        <w:numPr>
          <w:ilvl w:val="0"/>
          <w:numId w:val="10"/>
        </w:numPr>
        <w:rPr>
          <w:rFonts w:ascii="Verdana" w:hAnsi="Verdana"/>
          <w:sz w:val="18"/>
          <w:szCs w:val="18"/>
        </w:rPr>
      </w:pPr>
      <w:r w:rsidRPr="0008210F">
        <w:rPr>
          <w:rFonts w:ascii="Verdana" w:hAnsi="Verdana"/>
          <w:sz w:val="18"/>
          <w:szCs w:val="18"/>
        </w:rPr>
        <w:t xml:space="preserve">Afvalbeheer in de facilitaire gebouwen van </w:t>
      </w:r>
      <w:r w:rsidRPr="003471B7">
        <w:rPr>
          <w:rFonts w:ascii="Verdana" w:hAnsi="Verdana"/>
          <w:sz w:val="18"/>
          <w:szCs w:val="18"/>
          <w:highlight w:val="yellow"/>
        </w:rPr>
        <w:t>[Zorg</w:t>
      </w:r>
      <w:r w:rsidR="00DC4192" w:rsidRPr="003471B7">
        <w:rPr>
          <w:rFonts w:ascii="Verdana" w:hAnsi="Verdana"/>
          <w:sz w:val="18"/>
          <w:szCs w:val="18"/>
          <w:highlight w:val="yellow"/>
        </w:rPr>
        <w:t>organisatie</w:t>
      </w:r>
      <w:r w:rsidRPr="003471B7">
        <w:rPr>
          <w:rFonts w:ascii="Verdana" w:hAnsi="Verdana"/>
          <w:sz w:val="18"/>
          <w:szCs w:val="18"/>
          <w:highlight w:val="yellow"/>
        </w:rPr>
        <w:t xml:space="preserve"> x]</w:t>
      </w:r>
      <w:r w:rsidRPr="0008210F">
        <w:rPr>
          <w:rFonts w:ascii="Verdana" w:hAnsi="Verdana"/>
          <w:sz w:val="18"/>
          <w:szCs w:val="18"/>
        </w:rPr>
        <w:t xml:space="preserve"> valt onder verantwoordelijkheid van </w:t>
      </w:r>
      <w:r w:rsidRPr="003471B7">
        <w:rPr>
          <w:rFonts w:ascii="Verdana" w:hAnsi="Verdana"/>
          <w:sz w:val="18"/>
          <w:szCs w:val="18"/>
          <w:highlight w:val="yellow"/>
        </w:rPr>
        <w:t>[naam/afdeling].</w:t>
      </w:r>
    </w:p>
    <w:p w14:paraId="15030575" w14:textId="6D630A37" w:rsidR="0008210F" w:rsidRPr="0008210F" w:rsidRDefault="0008210F" w:rsidP="00C059D0">
      <w:pPr>
        <w:pStyle w:val="Normal0"/>
        <w:numPr>
          <w:ilvl w:val="0"/>
          <w:numId w:val="10"/>
        </w:numPr>
        <w:rPr>
          <w:rFonts w:ascii="Verdana" w:hAnsi="Verdana"/>
          <w:sz w:val="18"/>
          <w:szCs w:val="18"/>
        </w:rPr>
      </w:pPr>
      <w:r w:rsidRPr="0008210F">
        <w:rPr>
          <w:rFonts w:ascii="Verdana" w:hAnsi="Verdana"/>
          <w:sz w:val="18"/>
          <w:szCs w:val="18"/>
        </w:rPr>
        <w:t xml:space="preserve">De huidige </w:t>
      </w:r>
      <w:r w:rsidR="0098417E">
        <w:rPr>
          <w:rFonts w:ascii="Verdana" w:hAnsi="Verdana"/>
          <w:sz w:val="18"/>
          <w:szCs w:val="18"/>
        </w:rPr>
        <w:t>afval</w:t>
      </w:r>
      <w:r w:rsidRPr="0008210F">
        <w:rPr>
          <w:rFonts w:ascii="Verdana" w:hAnsi="Verdana"/>
          <w:sz w:val="18"/>
          <w:szCs w:val="18"/>
        </w:rPr>
        <w:t xml:space="preserve">stromen zijn: </w:t>
      </w:r>
      <w:r w:rsidR="0098417E" w:rsidRPr="003471B7">
        <w:rPr>
          <w:rFonts w:ascii="Verdana" w:hAnsi="Verdana"/>
          <w:sz w:val="18"/>
          <w:szCs w:val="18"/>
          <w:highlight w:val="yellow"/>
        </w:rPr>
        <w:t>[a,b,c].</w:t>
      </w:r>
      <w:r w:rsidRPr="0008210F">
        <w:rPr>
          <w:rFonts w:ascii="Verdana" w:hAnsi="Verdana"/>
          <w:sz w:val="18"/>
          <w:szCs w:val="18"/>
        </w:rPr>
        <w:t xml:space="preserve"> </w:t>
      </w:r>
    </w:p>
    <w:p w14:paraId="2FF51705" w14:textId="482EA97B" w:rsidR="0008210F" w:rsidRPr="0098417E" w:rsidRDefault="0008210F" w:rsidP="00C059D0">
      <w:pPr>
        <w:pStyle w:val="Normal0"/>
        <w:numPr>
          <w:ilvl w:val="0"/>
          <w:numId w:val="10"/>
        </w:numPr>
        <w:rPr>
          <w:rFonts w:ascii="Verdana" w:hAnsi="Verdana"/>
          <w:sz w:val="18"/>
          <w:szCs w:val="18"/>
          <w:highlight w:val="yellow"/>
        </w:rPr>
      </w:pPr>
      <w:r w:rsidRPr="0098417E">
        <w:rPr>
          <w:rFonts w:ascii="Verdana" w:hAnsi="Verdana"/>
          <w:sz w:val="18"/>
          <w:szCs w:val="18"/>
          <w:highlight w:val="yellow"/>
        </w:rPr>
        <w:t>B</w:t>
      </w:r>
      <w:r w:rsidR="0098417E">
        <w:rPr>
          <w:rFonts w:ascii="Verdana" w:hAnsi="Verdana"/>
          <w:sz w:val="18"/>
          <w:szCs w:val="18"/>
          <w:highlight w:val="yellow"/>
        </w:rPr>
        <w:t>eknopte b</w:t>
      </w:r>
      <w:r w:rsidRPr="0098417E">
        <w:rPr>
          <w:rFonts w:ascii="Verdana" w:hAnsi="Verdana"/>
          <w:sz w:val="18"/>
          <w:szCs w:val="18"/>
          <w:highlight w:val="yellow"/>
        </w:rPr>
        <w:t>eschrijving van proces</w:t>
      </w:r>
      <w:r w:rsidR="0098417E">
        <w:rPr>
          <w:rFonts w:ascii="Verdana" w:hAnsi="Verdana"/>
          <w:sz w:val="18"/>
          <w:szCs w:val="18"/>
          <w:highlight w:val="yellow"/>
        </w:rPr>
        <w:t>.</w:t>
      </w:r>
    </w:p>
    <w:p w14:paraId="6880F986" w14:textId="77777777" w:rsidR="0008210F" w:rsidRPr="0008210F" w:rsidRDefault="0008210F" w:rsidP="0008210F">
      <w:pPr>
        <w:pStyle w:val="Normal0"/>
        <w:rPr>
          <w:rFonts w:ascii="Verdana" w:hAnsi="Verdana"/>
          <w:color w:val="000000" w:themeColor="text1"/>
          <w:sz w:val="18"/>
          <w:szCs w:val="18"/>
          <w:highlight w:val="yellow"/>
        </w:rPr>
      </w:pPr>
    </w:p>
    <w:p w14:paraId="36F17A4C" w14:textId="77777777" w:rsidR="0008210F" w:rsidRPr="0008210F" w:rsidRDefault="0008210F" w:rsidP="003C6934">
      <w:pPr>
        <w:pStyle w:val="Kop3"/>
        <w:ind w:left="0" w:firstLine="0"/>
      </w:pPr>
      <w:bookmarkStart w:id="19" w:name="_Toc198193393"/>
      <w:commentRangeStart w:id="20"/>
      <w:r w:rsidRPr="0008210F">
        <w:t>Zorgafdelingen</w:t>
      </w:r>
      <w:commentRangeEnd w:id="20"/>
      <w:r w:rsidR="0098417E">
        <w:rPr>
          <w:rStyle w:val="Verwijzingopmerking"/>
          <w:rFonts w:cs="Times New Roman"/>
          <w:lang w:eastAsia="en-US"/>
        </w:rPr>
        <w:commentReference w:id="20"/>
      </w:r>
      <w:bookmarkEnd w:id="19"/>
    </w:p>
    <w:p w14:paraId="68ED8FAC" w14:textId="198E6B32" w:rsidR="0008210F" w:rsidRPr="0008210F" w:rsidRDefault="0008210F" w:rsidP="00C059D0">
      <w:pPr>
        <w:pStyle w:val="Normal0"/>
        <w:numPr>
          <w:ilvl w:val="0"/>
          <w:numId w:val="11"/>
        </w:numPr>
        <w:rPr>
          <w:rFonts w:ascii="Verdana" w:hAnsi="Verdana"/>
          <w:sz w:val="18"/>
          <w:szCs w:val="18"/>
        </w:rPr>
      </w:pPr>
      <w:r w:rsidRPr="0008210F">
        <w:rPr>
          <w:rFonts w:ascii="Verdana" w:hAnsi="Verdana"/>
          <w:sz w:val="18"/>
          <w:szCs w:val="18"/>
        </w:rPr>
        <w:t xml:space="preserve">Afvalbeheer op de woongroepen en zorgafdelingen van </w:t>
      </w:r>
      <w:r w:rsidRPr="00621A9E">
        <w:rPr>
          <w:rFonts w:ascii="Verdana" w:hAnsi="Verdana"/>
          <w:sz w:val="18"/>
          <w:szCs w:val="18"/>
          <w:highlight w:val="yellow"/>
        </w:rPr>
        <w:t>[Zorg</w:t>
      </w:r>
      <w:r w:rsidR="00DC4192" w:rsidRPr="00621A9E">
        <w:rPr>
          <w:rFonts w:ascii="Verdana" w:hAnsi="Verdana"/>
          <w:sz w:val="18"/>
          <w:szCs w:val="18"/>
          <w:highlight w:val="yellow"/>
        </w:rPr>
        <w:t>organisatie</w:t>
      </w:r>
      <w:r w:rsidRPr="00621A9E">
        <w:rPr>
          <w:rFonts w:ascii="Verdana" w:hAnsi="Verdana"/>
          <w:sz w:val="18"/>
          <w:szCs w:val="18"/>
          <w:highlight w:val="yellow"/>
        </w:rPr>
        <w:t xml:space="preserve"> x]</w:t>
      </w:r>
      <w:r w:rsidRPr="0008210F">
        <w:rPr>
          <w:rFonts w:ascii="Verdana" w:hAnsi="Verdana"/>
          <w:sz w:val="18"/>
          <w:szCs w:val="18"/>
        </w:rPr>
        <w:t xml:space="preserve"> valt onder verantwoordelijkheid van </w:t>
      </w:r>
      <w:r w:rsidRPr="00621A9E">
        <w:rPr>
          <w:rFonts w:ascii="Verdana" w:hAnsi="Verdana"/>
          <w:sz w:val="18"/>
          <w:szCs w:val="18"/>
          <w:highlight w:val="yellow"/>
        </w:rPr>
        <w:t>[naam/afdeling].</w:t>
      </w:r>
    </w:p>
    <w:p w14:paraId="7CADA00F" w14:textId="77CB12C0" w:rsidR="0008210F" w:rsidRPr="0008210F" w:rsidRDefault="0008210F" w:rsidP="00C059D0">
      <w:pPr>
        <w:pStyle w:val="Normal0"/>
        <w:numPr>
          <w:ilvl w:val="0"/>
          <w:numId w:val="11"/>
        </w:numPr>
        <w:rPr>
          <w:rFonts w:ascii="Verdana" w:hAnsi="Verdana"/>
          <w:sz w:val="18"/>
          <w:szCs w:val="18"/>
        </w:rPr>
      </w:pPr>
      <w:r w:rsidRPr="0008210F">
        <w:rPr>
          <w:rFonts w:ascii="Verdana" w:hAnsi="Verdana"/>
          <w:sz w:val="18"/>
          <w:szCs w:val="18"/>
        </w:rPr>
        <w:t xml:space="preserve">De huidige stromen zijn: </w:t>
      </w:r>
      <w:r w:rsidR="0098417E" w:rsidRPr="00621A9E">
        <w:rPr>
          <w:rFonts w:ascii="Verdana" w:hAnsi="Verdana"/>
          <w:sz w:val="18"/>
          <w:szCs w:val="18"/>
          <w:highlight w:val="yellow"/>
        </w:rPr>
        <w:t>[a,b,c]</w:t>
      </w:r>
    </w:p>
    <w:p w14:paraId="2BE252D7" w14:textId="609DD403" w:rsidR="0008210F" w:rsidRPr="0098417E" w:rsidRDefault="0008210F" w:rsidP="00C059D0">
      <w:pPr>
        <w:pStyle w:val="Normal0"/>
        <w:numPr>
          <w:ilvl w:val="0"/>
          <w:numId w:val="11"/>
        </w:numPr>
        <w:rPr>
          <w:rFonts w:ascii="Verdana" w:hAnsi="Verdana"/>
          <w:sz w:val="18"/>
          <w:szCs w:val="18"/>
          <w:highlight w:val="yellow"/>
        </w:rPr>
      </w:pPr>
      <w:r w:rsidRPr="0098417E">
        <w:rPr>
          <w:rFonts w:ascii="Verdana" w:hAnsi="Verdana"/>
          <w:sz w:val="18"/>
          <w:szCs w:val="18"/>
          <w:highlight w:val="yellow"/>
        </w:rPr>
        <w:t>B</w:t>
      </w:r>
      <w:r w:rsidR="0098417E">
        <w:rPr>
          <w:rFonts w:ascii="Verdana" w:hAnsi="Verdana"/>
          <w:sz w:val="18"/>
          <w:szCs w:val="18"/>
          <w:highlight w:val="yellow"/>
        </w:rPr>
        <w:t>eknopte b</w:t>
      </w:r>
      <w:r w:rsidRPr="0098417E">
        <w:rPr>
          <w:rFonts w:ascii="Verdana" w:hAnsi="Verdana"/>
          <w:sz w:val="18"/>
          <w:szCs w:val="18"/>
          <w:highlight w:val="yellow"/>
        </w:rPr>
        <w:t>eschrijving van proces</w:t>
      </w:r>
      <w:r w:rsidR="0098417E">
        <w:rPr>
          <w:rFonts w:ascii="Verdana" w:hAnsi="Verdana"/>
          <w:sz w:val="18"/>
          <w:szCs w:val="18"/>
          <w:highlight w:val="yellow"/>
        </w:rPr>
        <w:t>.</w:t>
      </w:r>
    </w:p>
    <w:p w14:paraId="2490D175" w14:textId="77777777" w:rsidR="0008210F" w:rsidRPr="0008210F" w:rsidRDefault="0008210F" w:rsidP="0008210F">
      <w:pPr>
        <w:pStyle w:val="Normal0"/>
        <w:rPr>
          <w:rFonts w:ascii="Verdana" w:hAnsi="Verdana"/>
          <w:sz w:val="18"/>
          <w:szCs w:val="18"/>
        </w:rPr>
      </w:pPr>
    </w:p>
    <w:p w14:paraId="62C036B1" w14:textId="44B9EB67" w:rsidR="0008210F" w:rsidRPr="0098417E" w:rsidRDefault="0008210F" w:rsidP="0098417E">
      <w:pPr>
        <w:pStyle w:val="Kop2"/>
      </w:pPr>
      <w:bookmarkStart w:id="21" w:name="_Toc198193394"/>
      <w:r w:rsidRPr="0098417E">
        <w:t>Lediging en verwerking</w:t>
      </w:r>
      <w:bookmarkEnd w:id="21"/>
    </w:p>
    <w:p w14:paraId="02FEFF31" w14:textId="45C9214E" w:rsidR="0008210F" w:rsidRPr="0008210F" w:rsidRDefault="0008210F" w:rsidP="00003981">
      <w:pPr>
        <w:pStyle w:val="Normal0"/>
        <w:rPr>
          <w:rFonts w:ascii="Verdana" w:hAnsi="Verdana"/>
          <w:sz w:val="18"/>
          <w:szCs w:val="18"/>
        </w:rPr>
      </w:pPr>
      <w:commentRangeStart w:id="22"/>
      <w:r w:rsidRPr="0008210F">
        <w:rPr>
          <w:rFonts w:ascii="Verdana" w:hAnsi="Verdana"/>
          <w:sz w:val="18"/>
          <w:szCs w:val="18"/>
        </w:rPr>
        <w:t>Beschrijving</w:t>
      </w:r>
      <w:commentRangeEnd w:id="22"/>
      <w:r w:rsidR="00B64566">
        <w:rPr>
          <w:rStyle w:val="Verwijzingopmerking"/>
          <w:rFonts w:ascii="Verdana" w:eastAsia="Times New Roman" w:hAnsi="Verdana" w:cs="Times New Roman"/>
        </w:rPr>
        <w:commentReference w:id="22"/>
      </w:r>
      <w:r w:rsidRPr="0008210F">
        <w:rPr>
          <w:rFonts w:ascii="Verdana" w:hAnsi="Verdana"/>
          <w:sz w:val="18"/>
          <w:szCs w:val="18"/>
        </w:rPr>
        <w:t xml:space="preserve"> per </w:t>
      </w:r>
      <w:r w:rsidR="00804C61">
        <w:rPr>
          <w:rFonts w:ascii="Verdana" w:hAnsi="Verdana"/>
          <w:sz w:val="18"/>
          <w:szCs w:val="18"/>
        </w:rPr>
        <w:t>afval</w:t>
      </w:r>
      <w:r w:rsidRPr="0008210F">
        <w:rPr>
          <w:rFonts w:ascii="Verdana" w:hAnsi="Verdana"/>
          <w:sz w:val="18"/>
          <w:szCs w:val="18"/>
        </w:rPr>
        <w:t xml:space="preserve">stroom </w:t>
      </w:r>
      <w:r w:rsidR="0098417E">
        <w:rPr>
          <w:rFonts w:ascii="Verdana" w:hAnsi="Verdana"/>
          <w:sz w:val="18"/>
          <w:szCs w:val="18"/>
        </w:rPr>
        <w:t>wat de</w:t>
      </w:r>
      <w:r w:rsidRPr="0008210F">
        <w:rPr>
          <w:rFonts w:ascii="Verdana" w:hAnsi="Verdana"/>
          <w:sz w:val="18"/>
          <w:szCs w:val="18"/>
        </w:rPr>
        <w:t xml:space="preserve"> ledigingsfrequentie</w:t>
      </w:r>
      <w:r w:rsidR="0098417E">
        <w:rPr>
          <w:rFonts w:ascii="Verdana" w:hAnsi="Verdana"/>
          <w:sz w:val="18"/>
          <w:szCs w:val="18"/>
        </w:rPr>
        <w:t xml:space="preserve"> is</w:t>
      </w:r>
      <w:r w:rsidRPr="0008210F">
        <w:rPr>
          <w:rFonts w:ascii="Verdana" w:hAnsi="Verdana"/>
          <w:sz w:val="18"/>
          <w:szCs w:val="18"/>
        </w:rPr>
        <w:t xml:space="preserve"> en </w:t>
      </w:r>
      <w:r w:rsidR="0098417E">
        <w:rPr>
          <w:rFonts w:ascii="Verdana" w:hAnsi="Verdana"/>
          <w:sz w:val="18"/>
          <w:szCs w:val="18"/>
        </w:rPr>
        <w:t xml:space="preserve">wie de </w:t>
      </w:r>
      <w:r w:rsidRPr="0008210F">
        <w:rPr>
          <w:rFonts w:ascii="Verdana" w:hAnsi="Verdana"/>
          <w:sz w:val="18"/>
          <w:szCs w:val="18"/>
        </w:rPr>
        <w:t xml:space="preserve">afvalinzamelaar. </w:t>
      </w:r>
    </w:p>
    <w:p w14:paraId="0B90BAF1" w14:textId="77777777" w:rsidR="0008210F" w:rsidRPr="0008210F" w:rsidRDefault="0008210F" w:rsidP="0008210F">
      <w:pPr>
        <w:pStyle w:val="Normal0"/>
        <w:rPr>
          <w:rFonts w:ascii="Verdana" w:hAnsi="Verdana"/>
          <w:color w:val="00B050"/>
          <w:sz w:val="18"/>
          <w:szCs w:val="18"/>
        </w:rPr>
      </w:pPr>
    </w:p>
    <w:p w14:paraId="4A60759C" w14:textId="3EBD848F" w:rsidR="0008210F" w:rsidRPr="0098417E" w:rsidRDefault="0008210F" w:rsidP="0098417E">
      <w:pPr>
        <w:pStyle w:val="Kop2"/>
      </w:pPr>
      <w:bookmarkStart w:id="23" w:name="_Toc198193395"/>
      <w:r w:rsidRPr="0098417E">
        <w:t>Monitoring</w:t>
      </w:r>
      <w:bookmarkEnd w:id="23"/>
    </w:p>
    <w:p w14:paraId="718CCC22" w14:textId="728F9967" w:rsidR="0008210F" w:rsidRPr="00300162" w:rsidRDefault="0008210F" w:rsidP="0008210F">
      <w:pPr>
        <w:pStyle w:val="Lijstnummering4"/>
        <w:numPr>
          <w:ilvl w:val="0"/>
          <w:numId w:val="0"/>
        </w:numPr>
        <w:rPr>
          <w:b w:val="0"/>
          <w:highlight w:val="yellow"/>
        </w:rPr>
      </w:pPr>
      <w:r w:rsidRPr="00300162">
        <w:rPr>
          <w:b w:val="0"/>
          <w:highlight w:val="yellow"/>
        </w:rPr>
        <w:t xml:space="preserve">De afvalgegevens worden jaarlijks ingevuld in de </w:t>
      </w:r>
      <w:r w:rsidR="00300162" w:rsidRPr="00300162">
        <w:rPr>
          <w:b w:val="0"/>
          <w:i/>
          <w:highlight w:val="yellow"/>
        </w:rPr>
        <w:t>Milieubarometer/andere registratiemethode</w:t>
      </w:r>
      <w:r w:rsidRPr="00300162">
        <w:rPr>
          <w:b w:val="0"/>
          <w:highlight w:val="yellow"/>
        </w:rPr>
        <w:t xml:space="preserve"> en geanalyseerd. De Milieubarometer is een instrument om de milieuprestatie en CO</w:t>
      </w:r>
      <w:r w:rsidRPr="00300162">
        <w:rPr>
          <w:b w:val="0"/>
          <w:highlight w:val="yellow"/>
          <w:vertAlign w:val="subscript"/>
        </w:rPr>
        <w:t>2</w:t>
      </w:r>
      <w:r w:rsidRPr="00300162">
        <w:rPr>
          <w:b w:val="0"/>
          <w:highlight w:val="yellow"/>
        </w:rPr>
        <w:t>-footprint van de instelling te meten. Na het invullen van milieugegevens vertaalt de Milieubarometer deze in heldere grafieken en een milieuvoetafdruk.</w:t>
      </w:r>
    </w:p>
    <w:p w14:paraId="060916A1" w14:textId="77777777" w:rsidR="00300162" w:rsidRDefault="00300162" w:rsidP="00300162"/>
    <w:p w14:paraId="7CBAAEE7" w14:textId="57134923" w:rsidR="00BC1242" w:rsidRPr="00A84DB9" w:rsidRDefault="00300162" w:rsidP="00B17837">
      <w:commentRangeStart w:id="24"/>
      <w:r>
        <w:rPr>
          <w:noProof/>
        </w:rPr>
        <w:drawing>
          <wp:inline distT="0" distB="0" distL="0" distR="0" wp14:anchorId="5A1B78A2" wp14:editId="6AEFC055">
            <wp:extent cx="3928482" cy="2472855"/>
            <wp:effectExtent l="57150" t="57150" r="53340" b="6096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931811" cy="2474951"/>
                    </a:xfrm>
                    <a:prstGeom prst="rect">
                      <a:avLst/>
                    </a:prstGeom>
                    <a:ln w="57150">
                      <a:solidFill>
                        <a:srgbClr val="FFFF00"/>
                      </a:solidFill>
                    </a:ln>
                  </pic:spPr>
                </pic:pic>
              </a:graphicData>
            </a:graphic>
          </wp:inline>
        </w:drawing>
      </w:r>
      <w:commentRangeEnd w:id="24"/>
      <w:r>
        <w:rPr>
          <w:rStyle w:val="Verwijzingopmerking"/>
          <w:rFonts w:cs="Times New Roman"/>
          <w:lang w:eastAsia="en-US"/>
        </w:rPr>
        <w:commentReference w:id="24"/>
      </w:r>
      <w:bookmarkEnd w:id="14"/>
      <w:bookmarkEnd w:id="15"/>
      <w:bookmarkEnd w:id="16"/>
    </w:p>
    <w:p w14:paraId="44AC756E" w14:textId="77777777" w:rsidR="0098417E" w:rsidRPr="0098417E" w:rsidRDefault="0098417E" w:rsidP="0098417E">
      <w:pPr>
        <w:pStyle w:val="Kop1"/>
      </w:pPr>
      <w:bookmarkStart w:id="25" w:name="_Toc198193396"/>
      <w:r w:rsidRPr="0098417E">
        <w:lastRenderedPageBreak/>
        <w:t>ANALYSE</w:t>
      </w:r>
      <w:bookmarkEnd w:id="25"/>
    </w:p>
    <w:p w14:paraId="4AC0006F" w14:textId="5C43216B" w:rsidR="0098417E" w:rsidRPr="0098417E" w:rsidRDefault="0098417E" w:rsidP="007E7644">
      <w:pPr>
        <w:pStyle w:val="Kop2"/>
      </w:pPr>
      <w:bookmarkStart w:id="26" w:name="_Toc198193397"/>
      <w:r w:rsidRPr="00E93627">
        <w:t>Milieubelasting</w:t>
      </w:r>
      <w:r w:rsidRPr="0098417E">
        <w:t xml:space="preserve"> afvalstromen</w:t>
      </w:r>
      <w:bookmarkEnd w:id="26"/>
    </w:p>
    <w:p w14:paraId="450F2E65" w14:textId="77777777" w:rsidR="009354B9" w:rsidRDefault="009354B9" w:rsidP="0098417E">
      <w:pPr>
        <w:pStyle w:val="Normal0"/>
        <w:rPr>
          <w:rFonts w:ascii="Verdana" w:hAnsi="Verdana"/>
          <w:sz w:val="18"/>
          <w:szCs w:val="18"/>
        </w:rPr>
      </w:pPr>
    </w:p>
    <w:p w14:paraId="7F34B200" w14:textId="50C94865" w:rsidR="00300162" w:rsidRDefault="0098417E" w:rsidP="0098417E">
      <w:pPr>
        <w:pStyle w:val="Normal0"/>
        <w:rPr>
          <w:rFonts w:ascii="Verdana" w:hAnsi="Verdana"/>
          <w:sz w:val="18"/>
          <w:szCs w:val="18"/>
        </w:rPr>
      </w:pPr>
      <w:r w:rsidRPr="0098417E">
        <w:rPr>
          <w:rFonts w:ascii="Verdana" w:hAnsi="Verdana"/>
          <w:sz w:val="18"/>
          <w:szCs w:val="18"/>
        </w:rPr>
        <w:t>Onderstaande grafiek</w:t>
      </w:r>
      <w:r w:rsidR="00300162">
        <w:rPr>
          <w:rFonts w:ascii="Verdana" w:hAnsi="Verdana"/>
          <w:sz w:val="18"/>
          <w:szCs w:val="18"/>
        </w:rPr>
        <w:t>en</w:t>
      </w:r>
      <w:r w:rsidRPr="0098417E">
        <w:rPr>
          <w:rFonts w:ascii="Verdana" w:hAnsi="Verdana"/>
          <w:sz w:val="18"/>
          <w:szCs w:val="18"/>
        </w:rPr>
        <w:t xml:space="preserve"> ge</w:t>
      </w:r>
      <w:r w:rsidR="0097243E">
        <w:rPr>
          <w:rFonts w:ascii="Verdana" w:hAnsi="Verdana"/>
          <w:sz w:val="18"/>
          <w:szCs w:val="18"/>
        </w:rPr>
        <w:t>ven</w:t>
      </w:r>
      <w:r w:rsidRPr="0098417E">
        <w:rPr>
          <w:rFonts w:ascii="Verdana" w:hAnsi="Verdana"/>
          <w:sz w:val="18"/>
          <w:szCs w:val="18"/>
        </w:rPr>
        <w:t xml:space="preserve"> de verdeling van de milieubelasting van het bedrijfsafval</w:t>
      </w:r>
      <w:r w:rsidR="00300162">
        <w:rPr>
          <w:rFonts w:ascii="Verdana" w:hAnsi="Verdana"/>
          <w:sz w:val="18"/>
          <w:szCs w:val="18"/>
        </w:rPr>
        <w:t xml:space="preserve"> en gevaarlijk afval ten opzichte van het totaal van de </w:t>
      </w:r>
      <w:r w:rsidR="00732DF8">
        <w:rPr>
          <w:rFonts w:ascii="Verdana" w:hAnsi="Verdana"/>
          <w:sz w:val="18"/>
          <w:szCs w:val="18"/>
        </w:rPr>
        <w:t>organisatie</w:t>
      </w:r>
      <w:r w:rsidR="00300162">
        <w:rPr>
          <w:rFonts w:ascii="Verdana" w:hAnsi="Verdana"/>
          <w:sz w:val="18"/>
          <w:szCs w:val="18"/>
        </w:rPr>
        <w:t xml:space="preserve"> (bovenste taartdiagram) en verhouding per stroom (onderste taartdiagram). </w:t>
      </w:r>
      <w:r w:rsidRPr="0098417E">
        <w:rPr>
          <w:rFonts w:ascii="Verdana" w:hAnsi="Verdana"/>
          <w:sz w:val="18"/>
          <w:szCs w:val="18"/>
        </w:rPr>
        <w:t xml:space="preserve"> </w:t>
      </w:r>
    </w:p>
    <w:p w14:paraId="328ECB44" w14:textId="29A8349D" w:rsidR="00300162" w:rsidRDefault="00544C48" w:rsidP="0098417E">
      <w:pPr>
        <w:pStyle w:val="Normal0"/>
        <w:rPr>
          <w:rFonts w:ascii="Verdana" w:hAnsi="Verdana"/>
          <w:sz w:val="18"/>
          <w:szCs w:val="18"/>
          <w:highlight w:val="green"/>
        </w:rPr>
      </w:pPr>
      <w:r>
        <w:rPr>
          <w:noProof/>
        </w:rPr>
        <mc:AlternateContent>
          <mc:Choice Requires="wpi">
            <w:drawing>
              <wp:anchor distT="0" distB="0" distL="114300" distR="114300" simplePos="0" relativeHeight="251658245" behindDoc="0" locked="0" layoutInCell="1" allowOverlap="1" wp14:anchorId="34F72914" wp14:editId="4BD18BC0">
                <wp:simplePos x="0" y="0"/>
                <wp:positionH relativeFrom="column">
                  <wp:posOffset>928975</wp:posOffset>
                </wp:positionH>
                <wp:positionV relativeFrom="paragraph">
                  <wp:posOffset>476885</wp:posOffset>
                </wp:positionV>
                <wp:extent cx="360" cy="360"/>
                <wp:effectExtent l="95250" t="152400" r="95250" b="152400"/>
                <wp:wrapNone/>
                <wp:docPr id="341012860" name="Inkt 4"/>
                <wp:cNvGraphicFramePr/>
                <a:graphic xmlns:a="http://schemas.openxmlformats.org/drawingml/2006/main">
                  <a:graphicData uri="http://schemas.microsoft.com/office/word/2010/wordprocessingInk">
                    <w14:contentPart bwMode="auto" r:id="rId18">
                      <w14:nvContentPartPr>
                        <w14:cNvContentPartPr/>
                      </w14:nvContentPartPr>
                      <w14:xfrm>
                        <a:off x="0" y="0"/>
                        <a:ext cx="360" cy="360"/>
                      </w14:xfrm>
                    </w14:contentPart>
                  </a:graphicData>
                </a:graphic>
              </wp:anchor>
            </w:drawing>
          </mc:Choice>
          <mc:Fallback xmlns:arto="http://schemas.microsoft.com/office/word/2006/arto" xmlns:asvg="http://schemas.microsoft.com/office/drawing/2016/SVG/main" xmlns:pic="http://schemas.openxmlformats.org/drawingml/2006/picture" xmlns:a14="http://schemas.microsoft.com/office/drawing/2010/main" xmlns:a="http://schemas.openxmlformats.org/drawingml/2006/main">
            <w:pict w14:anchorId="12909134">
              <v:shapetype id="_x0000_t75" coordsize="21600,21600" filled="f" stroked="f" o:spt="75" o:preferrelative="t" path="m@4@5l@4@11@9@11@9@5xe" w14:anchorId="19FD897A">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nkt 4" style="position:absolute;margin-left:68.9pt;margin-top:29.05pt;width:8.55pt;height:17.05pt;z-index:251658245;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">
                <v:imagedata o:title="" r:id="rId19"/>
              </v:shape>
            </w:pict>
          </mc:Fallback>
        </mc:AlternateContent>
      </w:r>
      <w:r w:rsidR="00661EB9" w:rsidRPr="00544C48">
        <w:rPr>
          <w:noProof/>
        </w:rPr>
        <w:drawing>
          <wp:inline distT="0" distB="0" distL="0" distR="0" wp14:anchorId="2488AAFA" wp14:editId="4ECD1F00">
            <wp:extent cx="4400550" cy="1378991"/>
            <wp:effectExtent l="0" t="0" r="0" b="0"/>
            <wp:docPr id="79802468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024681" name=""/>
                    <pic:cNvPicPr/>
                  </pic:nvPicPr>
                  <pic:blipFill>
                    <a:blip r:embed="rId20">
                      <a:extLst>
                        <a:ext uri="{96DAC541-7B7A-43D3-8B79-37D633B846F1}">
                          <asvg:svgBlip xmlns:asvg="http://schemas.microsoft.com/office/drawing/2016/SVG/main" r:embed="rId21"/>
                        </a:ext>
                      </a:extLst>
                    </a:blip>
                    <a:stretch>
                      <a:fillRect/>
                    </a:stretch>
                  </pic:blipFill>
                  <pic:spPr>
                    <a:xfrm>
                      <a:off x="0" y="0"/>
                      <a:ext cx="4432841" cy="1389110"/>
                    </a:xfrm>
                    <a:prstGeom prst="rect">
                      <a:avLst/>
                    </a:prstGeom>
                  </pic:spPr>
                </pic:pic>
              </a:graphicData>
            </a:graphic>
          </wp:inline>
        </w:drawing>
      </w:r>
    </w:p>
    <w:p w14:paraId="37907BA0" w14:textId="3B9364B4" w:rsidR="00DC4192" w:rsidRDefault="00DC4192" w:rsidP="00DC4192">
      <w:pPr>
        <w:pStyle w:val="Bijschrift"/>
      </w:pPr>
      <w:r>
        <w:t xml:space="preserve">Figuur </w:t>
      </w:r>
      <w:r>
        <w:fldChar w:fldCharType="begin"/>
      </w:r>
      <w:r>
        <w:instrText>SEQ Figuur \* ARABIC</w:instrText>
      </w:r>
      <w:r>
        <w:fldChar w:fldCharType="separate"/>
      </w:r>
      <w:r>
        <w:rPr>
          <w:noProof/>
        </w:rPr>
        <w:t>1</w:t>
      </w:r>
      <w:r>
        <w:fldChar w:fldCharType="end"/>
      </w:r>
      <w:r>
        <w:t>: Milieugrafiek [</w:t>
      </w:r>
      <w:r w:rsidRPr="00E93627">
        <w:rPr>
          <w:highlight w:val="yellow"/>
        </w:rPr>
        <w:t>zorggroep x</w:t>
      </w:r>
      <w:r>
        <w:t>]</w:t>
      </w:r>
    </w:p>
    <w:p w14:paraId="6FE1D7B6" w14:textId="3AECB689" w:rsidR="00300162" w:rsidRDefault="00300162" w:rsidP="0098417E">
      <w:pPr>
        <w:pStyle w:val="Normal0"/>
        <w:rPr>
          <w:rFonts w:ascii="Verdana" w:hAnsi="Verdana"/>
          <w:sz w:val="18"/>
          <w:szCs w:val="18"/>
          <w:highlight w:val="green"/>
        </w:rPr>
      </w:pPr>
    </w:p>
    <w:p w14:paraId="328CA8FE" w14:textId="0EEC7DF9" w:rsidR="00DC4192" w:rsidRDefault="00300162" w:rsidP="00E93627">
      <w:pPr>
        <w:pStyle w:val="Normal0"/>
        <w:keepNext/>
      </w:pPr>
      <w:r w:rsidRPr="00300162">
        <w:rPr>
          <w:noProof/>
        </w:rPr>
        <w:t xml:space="preserve"> </w:t>
      </w:r>
      <w:r w:rsidR="00E749AF">
        <w:rPr>
          <w:noProof/>
        </w:rPr>
        <w:drawing>
          <wp:inline distT="0" distB="0" distL="0" distR="0" wp14:anchorId="21A9619F" wp14:editId="6151BD75">
            <wp:extent cx="5721145" cy="1333500"/>
            <wp:effectExtent l="0" t="0" r="0" b="0"/>
            <wp:docPr id="194740231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402312" name=""/>
                    <pic:cNvPicPr/>
                  </pic:nvPicPr>
                  <pic:blipFill>
                    <a:blip r:embed="rId22">
                      <a:extLst>
                        <a:ext uri="{96DAC541-7B7A-43D3-8B79-37D633B846F1}">
                          <asvg:svgBlip xmlns:asvg="http://schemas.microsoft.com/office/drawing/2016/SVG/main" r:embed="rId23"/>
                        </a:ext>
                      </a:extLst>
                    </a:blip>
                    <a:stretch>
                      <a:fillRect/>
                    </a:stretch>
                  </pic:blipFill>
                  <pic:spPr>
                    <a:xfrm>
                      <a:off x="0" y="0"/>
                      <a:ext cx="5725709" cy="1334564"/>
                    </a:xfrm>
                    <a:prstGeom prst="rect">
                      <a:avLst/>
                    </a:prstGeom>
                  </pic:spPr>
                </pic:pic>
              </a:graphicData>
            </a:graphic>
          </wp:inline>
        </w:drawing>
      </w:r>
    </w:p>
    <w:p w14:paraId="4B90EC67" w14:textId="002FDFE6" w:rsidR="0098417E" w:rsidRPr="0098417E" w:rsidRDefault="00DC4192" w:rsidP="00E93627">
      <w:pPr>
        <w:pStyle w:val="Bijschrift"/>
        <w:rPr>
          <w:rFonts w:ascii="Verdana" w:hAnsi="Verdana"/>
        </w:rPr>
      </w:pPr>
      <w:r>
        <w:t xml:space="preserve">Figuur </w:t>
      </w:r>
      <w:r>
        <w:fldChar w:fldCharType="begin"/>
      </w:r>
      <w:r>
        <w:instrText>SEQ Figuur \* ARABIC</w:instrText>
      </w:r>
      <w:r>
        <w:fldChar w:fldCharType="separate"/>
      </w:r>
      <w:r>
        <w:rPr>
          <w:noProof/>
        </w:rPr>
        <w:t>2</w:t>
      </w:r>
      <w:r>
        <w:fldChar w:fldCharType="end"/>
      </w:r>
      <w:r>
        <w:t xml:space="preserve">: Milieugrafiek bedrijfsafval </w:t>
      </w:r>
      <w:r w:rsidRPr="00544C48">
        <w:rPr>
          <w:highlight w:val="yellow"/>
        </w:rPr>
        <w:t>[zorgorganisatie X</w:t>
      </w:r>
      <w:r>
        <w:t>]</w:t>
      </w:r>
    </w:p>
    <w:p w14:paraId="11CA015D" w14:textId="1A1FFC49" w:rsidR="0098417E" w:rsidRPr="0098417E" w:rsidRDefault="00300162" w:rsidP="00300162">
      <w:pPr>
        <w:pStyle w:val="Normal0"/>
        <w:rPr>
          <w:rFonts w:ascii="Verdana" w:hAnsi="Verdana"/>
          <w:b/>
          <w:i/>
          <w:sz w:val="18"/>
          <w:szCs w:val="18"/>
        </w:rPr>
      </w:pPr>
      <w:commentRangeStart w:id="27"/>
      <w:r>
        <w:rPr>
          <w:rFonts w:ascii="Verdana" w:hAnsi="Verdana"/>
          <w:b/>
          <w:i/>
          <w:sz w:val="18"/>
          <w:szCs w:val="18"/>
        </w:rPr>
        <w:t>Voorbeeldg</w:t>
      </w:r>
      <w:r w:rsidRPr="0098417E">
        <w:rPr>
          <w:rFonts w:ascii="Verdana" w:hAnsi="Verdana"/>
          <w:b/>
          <w:i/>
          <w:sz w:val="18"/>
          <w:szCs w:val="18"/>
        </w:rPr>
        <w:t>rafiek</w:t>
      </w:r>
      <w:r>
        <w:rPr>
          <w:rFonts w:ascii="Verdana" w:hAnsi="Verdana"/>
          <w:b/>
          <w:i/>
          <w:sz w:val="18"/>
          <w:szCs w:val="18"/>
        </w:rPr>
        <w:t>en</w:t>
      </w:r>
      <w:commentRangeEnd w:id="27"/>
      <w:r w:rsidR="0097243E">
        <w:rPr>
          <w:rStyle w:val="Verwijzingopmerking"/>
          <w:rFonts w:ascii="Verdana" w:eastAsia="Times New Roman" w:hAnsi="Verdana" w:cs="Times New Roman"/>
        </w:rPr>
        <w:commentReference w:id="27"/>
      </w:r>
      <w:r>
        <w:rPr>
          <w:rFonts w:ascii="Verdana" w:hAnsi="Verdana"/>
          <w:b/>
          <w:i/>
          <w:sz w:val="18"/>
          <w:szCs w:val="18"/>
        </w:rPr>
        <w:t>. Boven</w:t>
      </w:r>
      <w:r w:rsidRPr="0098417E">
        <w:rPr>
          <w:rFonts w:ascii="Verdana" w:hAnsi="Verdana"/>
          <w:b/>
          <w:i/>
          <w:sz w:val="18"/>
          <w:szCs w:val="18"/>
        </w:rPr>
        <w:t xml:space="preserve">: </w:t>
      </w:r>
      <w:r w:rsidRPr="00300162">
        <w:rPr>
          <w:rFonts w:ascii="Verdana" w:hAnsi="Verdana"/>
          <w:i/>
          <w:sz w:val="18"/>
          <w:szCs w:val="18"/>
        </w:rPr>
        <w:t>Aandeel in de milieubelasting van bedrijfsafval (donkerblauw) en gevaarlijk afval (lichtblauw).</w:t>
      </w:r>
      <w:r>
        <w:rPr>
          <w:rFonts w:ascii="Verdana" w:hAnsi="Verdana"/>
          <w:i/>
          <w:sz w:val="18"/>
          <w:szCs w:val="18"/>
        </w:rPr>
        <w:t xml:space="preserve"> </w:t>
      </w:r>
      <w:r w:rsidRPr="00300162">
        <w:rPr>
          <w:rFonts w:ascii="Verdana" w:hAnsi="Verdana"/>
          <w:b/>
          <w:i/>
          <w:sz w:val="18"/>
          <w:szCs w:val="18"/>
        </w:rPr>
        <w:t>Onder:</w:t>
      </w:r>
      <w:r>
        <w:rPr>
          <w:rFonts w:ascii="Verdana" w:hAnsi="Verdana"/>
          <w:i/>
          <w:sz w:val="18"/>
          <w:szCs w:val="18"/>
        </w:rPr>
        <w:t xml:space="preserve"> </w:t>
      </w:r>
      <w:r w:rsidR="0098417E" w:rsidRPr="00300162">
        <w:rPr>
          <w:rFonts w:ascii="Verdana" w:hAnsi="Verdana"/>
          <w:i/>
          <w:sz w:val="18"/>
          <w:szCs w:val="18"/>
        </w:rPr>
        <w:t>Aandeel in de milieubelasting per afvalstroom</w:t>
      </w:r>
      <w:r>
        <w:rPr>
          <w:rFonts w:ascii="Verdana" w:hAnsi="Verdana"/>
          <w:b/>
          <w:i/>
          <w:sz w:val="18"/>
          <w:szCs w:val="18"/>
        </w:rPr>
        <w:t>.</w:t>
      </w:r>
    </w:p>
    <w:p w14:paraId="0DA30D60" w14:textId="1665F73E" w:rsidR="0098417E" w:rsidRDefault="0098417E" w:rsidP="0098417E">
      <w:pPr>
        <w:pStyle w:val="Normal0"/>
        <w:rPr>
          <w:rFonts w:ascii="Verdana" w:hAnsi="Verdana"/>
          <w:sz w:val="18"/>
          <w:szCs w:val="18"/>
          <w:highlight w:val="yellow"/>
        </w:rPr>
      </w:pPr>
    </w:p>
    <w:p w14:paraId="7EA3720E" w14:textId="77777777" w:rsidR="0097243E" w:rsidRDefault="00300162" w:rsidP="00300162">
      <w:pPr>
        <w:pStyle w:val="Normal0"/>
        <w:rPr>
          <w:rFonts w:ascii="Verdana" w:hAnsi="Verdana"/>
          <w:sz w:val="18"/>
          <w:szCs w:val="18"/>
          <w:highlight w:val="yellow"/>
        </w:rPr>
      </w:pPr>
      <w:bookmarkStart w:id="28" w:name="_Hlk134018561"/>
      <w:r w:rsidRPr="00300162">
        <w:rPr>
          <w:rFonts w:ascii="Verdana" w:hAnsi="Verdana"/>
          <w:b/>
          <w:sz w:val="18"/>
          <w:szCs w:val="18"/>
          <w:highlight w:val="yellow"/>
        </w:rPr>
        <w:t>Interpretatie:</w:t>
      </w:r>
      <w:r>
        <w:rPr>
          <w:rFonts w:ascii="Verdana" w:hAnsi="Verdana"/>
          <w:sz w:val="18"/>
          <w:szCs w:val="18"/>
          <w:highlight w:val="yellow"/>
        </w:rPr>
        <w:t xml:space="preserve"> </w:t>
      </w:r>
      <w:r w:rsidRPr="0098417E">
        <w:rPr>
          <w:rFonts w:ascii="Verdana" w:hAnsi="Verdana"/>
          <w:sz w:val="18"/>
          <w:szCs w:val="18"/>
          <w:highlight w:val="yellow"/>
        </w:rPr>
        <w:t xml:space="preserve">Hieruit blijkt dat </w:t>
      </w:r>
    </w:p>
    <w:bookmarkEnd w:id="28"/>
    <w:p w14:paraId="0D18F939" w14:textId="19FF3810" w:rsidR="00E1351C" w:rsidRDefault="00300162" w:rsidP="00C059D0">
      <w:pPr>
        <w:pStyle w:val="Normal0"/>
        <w:numPr>
          <w:ilvl w:val="0"/>
          <w:numId w:val="12"/>
        </w:numPr>
        <w:rPr>
          <w:rFonts w:ascii="Verdana" w:hAnsi="Verdana"/>
          <w:sz w:val="18"/>
          <w:szCs w:val="18"/>
          <w:highlight w:val="yellow"/>
        </w:rPr>
      </w:pPr>
      <w:r w:rsidRPr="0098417E">
        <w:rPr>
          <w:rFonts w:ascii="Verdana" w:hAnsi="Verdana"/>
          <w:sz w:val="18"/>
          <w:szCs w:val="18"/>
          <w:highlight w:val="yellow"/>
        </w:rPr>
        <w:t xml:space="preserve">ongesorteerd bedrijfsafval vanwege de hoeveelheid en de verwerkingsmethode de </w:t>
      </w:r>
      <w:r w:rsidRPr="0097243E">
        <w:rPr>
          <w:rFonts w:ascii="Verdana" w:hAnsi="Verdana"/>
          <w:sz w:val="18"/>
          <w:szCs w:val="18"/>
          <w:highlight w:val="yellow"/>
        </w:rPr>
        <w:t xml:space="preserve">grootste bijdrage levert (x %) aan de totale milieubelasting van bedrijfsafval. </w:t>
      </w:r>
    </w:p>
    <w:p w14:paraId="6F1674A8" w14:textId="77777777" w:rsidR="00E1351C" w:rsidRDefault="00E1351C">
      <w:pPr>
        <w:rPr>
          <w:rFonts w:ascii="Verdana" w:eastAsia="Calibri" w:hAnsi="Verdana" w:cs="Calibri"/>
          <w:sz w:val="18"/>
          <w:szCs w:val="18"/>
          <w:highlight w:val="yellow"/>
          <w:lang w:eastAsia="en-US"/>
        </w:rPr>
      </w:pPr>
      <w:r>
        <w:rPr>
          <w:rFonts w:ascii="Verdana" w:hAnsi="Verdana"/>
          <w:sz w:val="18"/>
          <w:szCs w:val="18"/>
          <w:highlight w:val="yellow"/>
        </w:rPr>
        <w:br w:type="page"/>
      </w:r>
    </w:p>
    <w:p w14:paraId="45209B58" w14:textId="49EF32F7" w:rsidR="0098417E" w:rsidRPr="0097243E" w:rsidRDefault="0097243E" w:rsidP="00236C21">
      <w:pPr>
        <w:pStyle w:val="Kop2"/>
      </w:pPr>
      <w:bookmarkStart w:id="29" w:name="_Toc198193398"/>
      <w:r w:rsidRPr="0097243E">
        <w:lastRenderedPageBreak/>
        <w:t>Kengetallen en branchegemiddelde</w:t>
      </w:r>
      <w:bookmarkEnd w:id="29"/>
    </w:p>
    <w:p w14:paraId="7991A94C" w14:textId="7B2DE454" w:rsidR="0097243E" w:rsidRDefault="0098417E" w:rsidP="0098417E">
      <w:pPr>
        <w:pStyle w:val="Normal0"/>
        <w:rPr>
          <w:rFonts w:ascii="Verdana" w:hAnsi="Verdana"/>
          <w:sz w:val="18"/>
          <w:szCs w:val="18"/>
        </w:rPr>
      </w:pPr>
      <w:r w:rsidRPr="0098417E">
        <w:rPr>
          <w:rFonts w:ascii="Verdana" w:hAnsi="Verdana"/>
          <w:sz w:val="18"/>
          <w:szCs w:val="18"/>
        </w:rPr>
        <w:t>Onderstaand is in kengetallen weergegeven hoeveel afval er vrijkomt</w:t>
      </w:r>
      <w:r w:rsidR="0097243E">
        <w:rPr>
          <w:rFonts w:ascii="Verdana" w:hAnsi="Verdana"/>
          <w:sz w:val="18"/>
          <w:szCs w:val="18"/>
        </w:rPr>
        <w:t xml:space="preserve"> per fte, vierkante meter vloeroppervlak of bed/cliënt</w:t>
      </w:r>
      <w:r w:rsidRPr="0098417E">
        <w:rPr>
          <w:rFonts w:ascii="Verdana" w:hAnsi="Verdana"/>
          <w:sz w:val="18"/>
          <w:szCs w:val="18"/>
        </w:rPr>
        <w:t xml:space="preserve"> en welk percentage hiervan gescheiden wordt ingezameld.</w:t>
      </w:r>
    </w:p>
    <w:p w14:paraId="22646D59" w14:textId="34AB828D" w:rsidR="0097243E" w:rsidRDefault="0097243E" w:rsidP="0098417E">
      <w:pPr>
        <w:pStyle w:val="Normal0"/>
        <w:rPr>
          <w:rFonts w:ascii="Verdana" w:hAnsi="Verdana"/>
          <w:sz w:val="18"/>
          <w:szCs w:val="18"/>
        </w:rPr>
      </w:pPr>
      <w:r>
        <w:rPr>
          <w:rFonts w:ascii="Verdana" w:hAnsi="Verdana"/>
          <w:sz w:val="18"/>
          <w:szCs w:val="18"/>
        </w:rPr>
        <w:t xml:space="preserve">De kengetallen van een gemiddelde </w:t>
      </w:r>
      <w:r w:rsidR="00342A3D">
        <w:rPr>
          <w:rFonts w:ascii="Verdana" w:hAnsi="Verdana"/>
          <w:sz w:val="18"/>
          <w:szCs w:val="18"/>
        </w:rPr>
        <w:t>organisatie</w:t>
      </w:r>
      <w:r>
        <w:rPr>
          <w:rFonts w:ascii="Verdana" w:hAnsi="Verdana"/>
          <w:sz w:val="18"/>
          <w:szCs w:val="18"/>
        </w:rPr>
        <w:t xml:space="preserve"> staan per zorgtype in de </w:t>
      </w:r>
      <w:r w:rsidR="00342A3D">
        <w:rPr>
          <w:rFonts w:ascii="Verdana" w:hAnsi="Verdana"/>
          <w:sz w:val="18"/>
          <w:szCs w:val="18"/>
        </w:rPr>
        <w:t xml:space="preserve">grijze </w:t>
      </w:r>
      <w:r>
        <w:rPr>
          <w:rFonts w:ascii="Verdana" w:hAnsi="Verdana"/>
          <w:sz w:val="18"/>
          <w:szCs w:val="18"/>
        </w:rPr>
        <w:t>kolommen rechts weergeg</w:t>
      </w:r>
      <w:r w:rsidR="00003981">
        <w:rPr>
          <w:rFonts w:ascii="Verdana" w:hAnsi="Verdana"/>
          <w:sz w:val="18"/>
          <w:szCs w:val="18"/>
        </w:rPr>
        <w:t>ev</w:t>
      </w:r>
      <w:r>
        <w:rPr>
          <w:rFonts w:ascii="Verdana" w:hAnsi="Verdana"/>
          <w:sz w:val="18"/>
          <w:szCs w:val="18"/>
        </w:rPr>
        <w:t xml:space="preserve">en. </w:t>
      </w:r>
    </w:p>
    <w:tbl>
      <w:tblPr>
        <w:tblStyle w:val="Lichtelijst"/>
        <w:tblW w:w="5648" w:type="pct"/>
        <w:tblInd w:w="-589" w:type="dxa"/>
        <w:tblLayout w:type="fixed"/>
        <w:tblLook w:val="0620" w:firstRow="1" w:lastRow="0" w:firstColumn="0" w:lastColumn="0" w:noHBand="1" w:noVBand="1"/>
      </w:tblPr>
      <w:tblGrid>
        <w:gridCol w:w="3073"/>
        <w:gridCol w:w="581"/>
        <w:gridCol w:w="556"/>
        <w:gridCol w:w="556"/>
        <w:gridCol w:w="556"/>
        <w:gridCol w:w="556"/>
        <w:gridCol w:w="376"/>
        <w:gridCol w:w="622"/>
        <w:gridCol w:w="624"/>
        <w:gridCol w:w="624"/>
        <w:gridCol w:w="622"/>
        <w:gridCol w:w="278"/>
        <w:gridCol w:w="618"/>
        <w:gridCol w:w="583"/>
      </w:tblGrid>
      <w:tr w:rsidR="00430637" w:rsidRPr="001D7AD8" w14:paraId="5129873C" w14:textId="63E4BC7C" w:rsidTr="00430637">
        <w:trPr>
          <w:cnfStyle w:val="100000000000" w:firstRow="1" w:lastRow="0" w:firstColumn="0" w:lastColumn="0" w:oddVBand="0" w:evenVBand="0" w:oddHBand="0" w:evenHBand="0" w:firstRowFirstColumn="0" w:firstRowLastColumn="0" w:lastRowFirstColumn="0" w:lastRowLastColumn="0"/>
          <w:trHeight w:val="1617"/>
        </w:trPr>
        <w:tc>
          <w:tcPr>
            <w:tcW w:w="1503" w:type="pct"/>
          </w:tcPr>
          <w:p w14:paraId="2C0A2836" w14:textId="338D84B0" w:rsidR="00430637" w:rsidRPr="00E93627" w:rsidRDefault="00430637">
            <w:pPr>
              <w:rPr>
                <w:sz w:val="14"/>
                <w:szCs w:val="14"/>
              </w:rPr>
            </w:pPr>
            <w:commentRangeStart w:id="30"/>
            <w:r w:rsidRPr="00E93627">
              <w:rPr>
                <w:sz w:val="14"/>
                <w:szCs w:val="14"/>
              </w:rPr>
              <w:t>Locaties Zorgorganisatie</w:t>
            </w:r>
          </w:p>
        </w:tc>
        <w:tc>
          <w:tcPr>
            <w:tcW w:w="284" w:type="pct"/>
          </w:tcPr>
          <w:p w14:paraId="1CB57497" w14:textId="2C70DF9F" w:rsidR="00430637" w:rsidRPr="00E93627" w:rsidRDefault="00430637">
            <w:pPr>
              <w:rPr>
                <w:sz w:val="14"/>
                <w:szCs w:val="14"/>
              </w:rPr>
            </w:pPr>
            <w:commentRangeStart w:id="31"/>
            <w:r w:rsidRPr="00E93627">
              <w:rPr>
                <w:sz w:val="14"/>
                <w:szCs w:val="14"/>
              </w:rPr>
              <w:t>2018</w:t>
            </w:r>
          </w:p>
        </w:tc>
        <w:tc>
          <w:tcPr>
            <w:tcW w:w="272" w:type="pct"/>
          </w:tcPr>
          <w:p w14:paraId="70D5A764" w14:textId="21E63533" w:rsidR="00430637" w:rsidRDefault="00793997">
            <w:pPr>
              <w:rPr>
                <w:sz w:val="14"/>
                <w:szCs w:val="14"/>
              </w:rPr>
            </w:pPr>
            <w:r>
              <w:rPr>
                <w:sz w:val="14"/>
                <w:szCs w:val="14"/>
              </w:rPr>
              <w:t>[</w:t>
            </w:r>
            <w:r w:rsidR="0049619B">
              <w:rPr>
                <w:sz w:val="14"/>
                <w:szCs w:val="14"/>
              </w:rPr>
              <w:t>…]</w:t>
            </w:r>
          </w:p>
        </w:tc>
        <w:tc>
          <w:tcPr>
            <w:tcW w:w="272" w:type="pct"/>
          </w:tcPr>
          <w:p w14:paraId="576DD4C3" w14:textId="2FE2CD83" w:rsidR="00430637" w:rsidRPr="00E93627" w:rsidRDefault="00430637">
            <w:pPr>
              <w:rPr>
                <w:sz w:val="14"/>
                <w:szCs w:val="14"/>
              </w:rPr>
            </w:pPr>
            <w:r>
              <w:rPr>
                <w:sz w:val="14"/>
                <w:szCs w:val="14"/>
              </w:rPr>
              <w:t>2022</w:t>
            </w:r>
          </w:p>
        </w:tc>
        <w:tc>
          <w:tcPr>
            <w:tcW w:w="272" w:type="pct"/>
          </w:tcPr>
          <w:p w14:paraId="2430A64A" w14:textId="44923C9E" w:rsidR="00430637" w:rsidRPr="00E93627" w:rsidRDefault="00430637">
            <w:pPr>
              <w:rPr>
                <w:sz w:val="14"/>
                <w:szCs w:val="14"/>
              </w:rPr>
            </w:pPr>
            <w:r w:rsidRPr="00E93627">
              <w:rPr>
                <w:sz w:val="14"/>
                <w:szCs w:val="14"/>
              </w:rPr>
              <w:t>2023</w:t>
            </w:r>
          </w:p>
        </w:tc>
        <w:tc>
          <w:tcPr>
            <w:tcW w:w="272" w:type="pct"/>
          </w:tcPr>
          <w:p w14:paraId="11687E47" w14:textId="08A3719C" w:rsidR="00430637" w:rsidRPr="00E93627" w:rsidRDefault="00430637">
            <w:pPr>
              <w:rPr>
                <w:sz w:val="14"/>
                <w:szCs w:val="14"/>
              </w:rPr>
            </w:pPr>
            <w:r w:rsidRPr="00E93627">
              <w:rPr>
                <w:sz w:val="14"/>
                <w:szCs w:val="14"/>
              </w:rPr>
              <w:t>2024</w:t>
            </w:r>
            <w:commentRangeEnd w:id="31"/>
            <w:r w:rsidRPr="00E93627">
              <w:rPr>
                <w:rStyle w:val="Verwijzingopmerking"/>
                <w:rFonts w:cs="Times New Roman"/>
                <w:sz w:val="14"/>
                <w:szCs w:val="14"/>
                <w:lang w:eastAsia="en-US"/>
              </w:rPr>
              <w:commentReference w:id="31"/>
            </w:r>
            <w:commentRangeEnd w:id="30"/>
            <w:r>
              <w:rPr>
                <w:rStyle w:val="Verwijzingopmerking"/>
                <w:rFonts w:cs="Times New Roman"/>
                <w:b w:val="0"/>
                <w:bCs w:val="0"/>
                <w:color w:val="auto"/>
                <w:lang w:eastAsia="en-US"/>
              </w:rPr>
              <w:commentReference w:id="30"/>
            </w:r>
          </w:p>
        </w:tc>
        <w:tc>
          <w:tcPr>
            <w:tcW w:w="184" w:type="pct"/>
          </w:tcPr>
          <w:p w14:paraId="46A3DB3C" w14:textId="5737FF47" w:rsidR="00430637" w:rsidRPr="00E93627" w:rsidRDefault="00430637">
            <w:pPr>
              <w:rPr>
                <w:sz w:val="14"/>
                <w:szCs w:val="14"/>
              </w:rPr>
            </w:pPr>
          </w:p>
        </w:tc>
        <w:tc>
          <w:tcPr>
            <w:tcW w:w="304" w:type="pct"/>
            <w:textDirection w:val="tbRl"/>
          </w:tcPr>
          <w:p w14:paraId="03A891B1" w14:textId="434D64F1" w:rsidR="00430637" w:rsidRPr="00E93627" w:rsidRDefault="00430637" w:rsidP="00E93627">
            <w:pPr>
              <w:ind w:left="113" w:right="113"/>
              <w:rPr>
                <w:sz w:val="14"/>
                <w:szCs w:val="14"/>
              </w:rPr>
            </w:pPr>
            <w:r w:rsidRPr="00E93627">
              <w:rPr>
                <w:sz w:val="14"/>
                <w:szCs w:val="14"/>
              </w:rPr>
              <w:t>Ziekenhuis</w:t>
            </w:r>
          </w:p>
        </w:tc>
        <w:tc>
          <w:tcPr>
            <w:tcW w:w="305" w:type="pct"/>
            <w:textDirection w:val="tbRl"/>
          </w:tcPr>
          <w:p w14:paraId="1E042AD4" w14:textId="22727018" w:rsidR="00430637" w:rsidRPr="00E93627" w:rsidRDefault="00430637" w:rsidP="00E93627">
            <w:pPr>
              <w:ind w:left="113" w:right="113"/>
              <w:rPr>
                <w:sz w:val="14"/>
                <w:szCs w:val="14"/>
              </w:rPr>
            </w:pPr>
            <w:r w:rsidRPr="00E93627">
              <w:rPr>
                <w:sz w:val="14"/>
                <w:szCs w:val="14"/>
              </w:rPr>
              <w:t>GGZ</w:t>
            </w:r>
          </w:p>
        </w:tc>
        <w:tc>
          <w:tcPr>
            <w:tcW w:w="305" w:type="pct"/>
            <w:textDirection w:val="tbRl"/>
          </w:tcPr>
          <w:p w14:paraId="423CEB30" w14:textId="5E9F618E" w:rsidR="00430637" w:rsidRPr="00E93627" w:rsidRDefault="00430637" w:rsidP="00E93627">
            <w:pPr>
              <w:ind w:left="113" w:right="113"/>
              <w:rPr>
                <w:sz w:val="14"/>
                <w:szCs w:val="14"/>
              </w:rPr>
            </w:pPr>
            <w:r w:rsidRPr="00E93627">
              <w:rPr>
                <w:sz w:val="14"/>
                <w:szCs w:val="14"/>
              </w:rPr>
              <w:t>Gehandicaptenzorg</w:t>
            </w:r>
          </w:p>
        </w:tc>
        <w:tc>
          <w:tcPr>
            <w:tcW w:w="304" w:type="pct"/>
            <w:textDirection w:val="tbRl"/>
          </w:tcPr>
          <w:p w14:paraId="4DA2EBA0" w14:textId="45EE3B5D" w:rsidR="00430637" w:rsidRPr="00E93627" w:rsidRDefault="00430637" w:rsidP="00E93627">
            <w:pPr>
              <w:ind w:left="113" w:right="113"/>
              <w:rPr>
                <w:sz w:val="14"/>
                <w:szCs w:val="14"/>
              </w:rPr>
            </w:pPr>
            <w:r w:rsidRPr="00E93627">
              <w:rPr>
                <w:sz w:val="14"/>
                <w:szCs w:val="14"/>
              </w:rPr>
              <w:t>Ouderenzorg</w:t>
            </w:r>
          </w:p>
        </w:tc>
        <w:tc>
          <w:tcPr>
            <w:tcW w:w="136" w:type="pct"/>
          </w:tcPr>
          <w:p w14:paraId="662A95DE" w14:textId="77777777" w:rsidR="00430637" w:rsidRPr="00E93627" w:rsidRDefault="00430637">
            <w:pPr>
              <w:rPr>
                <w:sz w:val="14"/>
                <w:szCs w:val="14"/>
              </w:rPr>
            </w:pPr>
          </w:p>
        </w:tc>
        <w:tc>
          <w:tcPr>
            <w:tcW w:w="302" w:type="pct"/>
            <w:textDirection w:val="tbRl"/>
          </w:tcPr>
          <w:p w14:paraId="5374F41F" w14:textId="68B768CD" w:rsidR="00430637" w:rsidRPr="00E93627" w:rsidRDefault="00430637" w:rsidP="00E93627">
            <w:pPr>
              <w:ind w:left="113" w:right="113"/>
              <w:rPr>
                <w:sz w:val="14"/>
                <w:szCs w:val="14"/>
              </w:rPr>
            </w:pPr>
            <w:r w:rsidRPr="00E93627">
              <w:rPr>
                <w:sz w:val="14"/>
                <w:szCs w:val="14"/>
              </w:rPr>
              <w:t>t.o.v. benchmark</w:t>
            </w:r>
          </w:p>
        </w:tc>
        <w:tc>
          <w:tcPr>
            <w:tcW w:w="285" w:type="pct"/>
            <w:textDirection w:val="tbRl"/>
          </w:tcPr>
          <w:p w14:paraId="591FD3E9" w14:textId="6CC1566B" w:rsidR="00430637" w:rsidRPr="00E93627" w:rsidRDefault="00430637" w:rsidP="00E93627">
            <w:pPr>
              <w:ind w:left="113" w:right="113"/>
              <w:rPr>
                <w:sz w:val="14"/>
                <w:szCs w:val="14"/>
              </w:rPr>
            </w:pPr>
            <w:r w:rsidRPr="00E93627">
              <w:rPr>
                <w:sz w:val="14"/>
                <w:szCs w:val="14"/>
              </w:rPr>
              <w:t>t.o.v. 2018</w:t>
            </w:r>
            <w:r>
              <w:rPr>
                <w:sz w:val="14"/>
                <w:szCs w:val="14"/>
              </w:rPr>
              <w:t xml:space="preserve"> (GDDZ)</w:t>
            </w:r>
          </w:p>
        </w:tc>
      </w:tr>
      <w:tr w:rsidR="00430637" w:rsidRPr="00AD151E" w14:paraId="445EB982" w14:textId="5876DDC2" w:rsidTr="00430637">
        <w:trPr>
          <w:trHeight w:val="267"/>
        </w:trPr>
        <w:tc>
          <w:tcPr>
            <w:tcW w:w="1503" w:type="pct"/>
          </w:tcPr>
          <w:p w14:paraId="01C4EA61" w14:textId="7CD6D5F8" w:rsidR="00430637" w:rsidRPr="00E93627" w:rsidRDefault="00430637">
            <w:pPr>
              <w:rPr>
                <w:sz w:val="14"/>
                <w:szCs w:val="14"/>
              </w:rPr>
            </w:pPr>
          </w:p>
        </w:tc>
        <w:tc>
          <w:tcPr>
            <w:tcW w:w="284" w:type="pct"/>
          </w:tcPr>
          <w:p w14:paraId="7A602AC8" w14:textId="33AC877F" w:rsidR="00430637" w:rsidRPr="00E93627" w:rsidRDefault="00430637">
            <w:pPr>
              <w:rPr>
                <w:sz w:val="14"/>
                <w:szCs w:val="14"/>
              </w:rPr>
            </w:pPr>
          </w:p>
        </w:tc>
        <w:tc>
          <w:tcPr>
            <w:tcW w:w="272" w:type="pct"/>
          </w:tcPr>
          <w:p w14:paraId="7E84297C" w14:textId="77777777" w:rsidR="00430637" w:rsidRPr="00E93627" w:rsidRDefault="00430637">
            <w:pPr>
              <w:rPr>
                <w:sz w:val="14"/>
                <w:szCs w:val="14"/>
              </w:rPr>
            </w:pPr>
          </w:p>
        </w:tc>
        <w:tc>
          <w:tcPr>
            <w:tcW w:w="272" w:type="pct"/>
          </w:tcPr>
          <w:p w14:paraId="5E43ED33" w14:textId="1BB4B4AE" w:rsidR="00430637" w:rsidRPr="00E93627" w:rsidRDefault="00430637">
            <w:pPr>
              <w:rPr>
                <w:sz w:val="14"/>
                <w:szCs w:val="14"/>
              </w:rPr>
            </w:pPr>
          </w:p>
        </w:tc>
        <w:tc>
          <w:tcPr>
            <w:tcW w:w="272" w:type="pct"/>
          </w:tcPr>
          <w:p w14:paraId="77DCED78" w14:textId="77777777" w:rsidR="00430637" w:rsidRPr="00E93627" w:rsidRDefault="00430637">
            <w:pPr>
              <w:rPr>
                <w:sz w:val="14"/>
                <w:szCs w:val="14"/>
              </w:rPr>
            </w:pPr>
          </w:p>
        </w:tc>
        <w:tc>
          <w:tcPr>
            <w:tcW w:w="272" w:type="pct"/>
          </w:tcPr>
          <w:p w14:paraId="6DB4E099" w14:textId="2C313C24" w:rsidR="00430637" w:rsidRPr="00E93627" w:rsidRDefault="00430637">
            <w:pPr>
              <w:rPr>
                <w:sz w:val="14"/>
                <w:szCs w:val="14"/>
              </w:rPr>
            </w:pPr>
          </w:p>
        </w:tc>
        <w:tc>
          <w:tcPr>
            <w:tcW w:w="184" w:type="pct"/>
          </w:tcPr>
          <w:p w14:paraId="661AC145" w14:textId="52F07492" w:rsidR="00430637" w:rsidRPr="00E93627" w:rsidRDefault="00430637">
            <w:pPr>
              <w:rPr>
                <w:sz w:val="14"/>
                <w:szCs w:val="14"/>
              </w:rPr>
            </w:pPr>
          </w:p>
        </w:tc>
        <w:tc>
          <w:tcPr>
            <w:tcW w:w="304" w:type="pct"/>
            <w:shd w:val="clear" w:color="auto" w:fill="D9D9D9" w:themeFill="background1" w:themeFillShade="D9"/>
          </w:tcPr>
          <w:p w14:paraId="59ECB4EF" w14:textId="77777777" w:rsidR="00430637" w:rsidRPr="00E93627" w:rsidRDefault="00430637">
            <w:pPr>
              <w:rPr>
                <w:sz w:val="14"/>
                <w:szCs w:val="14"/>
              </w:rPr>
            </w:pPr>
          </w:p>
        </w:tc>
        <w:tc>
          <w:tcPr>
            <w:tcW w:w="305" w:type="pct"/>
            <w:shd w:val="clear" w:color="auto" w:fill="D9D9D9" w:themeFill="background1" w:themeFillShade="D9"/>
          </w:tcPr>
          <w:p w14:paraId="09EC8B4B" w14:textId="77777777" w:rsidR="00430637" w:rsidRPr="00E93627" w:rsidRDefault="00430637">
            <w:pPr>
              <w:rPr>
                <w:sz w:val="14"/>
                <w:szCs w:val="14"/>
              </w:rPr>
            </w:pPr>
          </w:p>
        </w:tc>
        <w:tc>
          <w:tcPr>
            <w:tcW w:w="305" w:type="pct"/>
            <w:shd w:val="clear" w:color="auto" w:fill="D9D9D9" w:themeFill="background1" w:themeFillShade="D9"/>
          </w:tcPr>
          <w:p w14:paraId="6E776364" w14:textId="77777777" w:rsidR="00430637" w:rsidRPr="00E93627" w:rsidRDefault="00430637">
            <w:pPr>
              <w:rPr>
                <w:sz w:val="14"/>
                <w:szCs w:val="14"/>
              </w:rPr>
            </w:pPr>
          </w:p>
        </w:tc>
        <w:tc>
          <w:tcPr>
            <w:tcW w:w="304" w:type="pct"/>
            <w:shd w:val="clear" w:color="auto" w:fill="D9D9D9" w:themeFill="background1" w:themeFillShade="D9"/>
          </w:tcPr>
          <w:p w14:paraId="51E67C74" w14:textId="77777777" w:rsidR="00430637" w:rsidRPr="00E93627" w:rsidRDefault="00430637">
            <w:pPr>
              <w:rPr>
                <w:sz w:val="14"/>
                <w:szCs w:val="14"/>
              </w:rPr>
            </w:pPr>
          </w:p>
        </w:tc>
        <w:tc>
          <w:tcPr>
            <w:tcW w:w="136" w:type="pct"/>
          </w:tcPr>
          <w:p w14:paraId="2E47D1BE" w14:textId="77777777" w:rsidR="00430637" w:rsidRPr="00E93627" w:rsidRDefault="00430637">
            <w:pPr>
              <w:rPr>
                <w:sz w:val="14"/>
                <w:szCs w:val="14"/>
              </w:rPr>
            </w:pPr>
          </w:p>
        </w:tc>
        <w:tc>
          <w:tcPr>
            <w:tcW w:w="302" w:type="pct"/>
          </w:tcPr>
          <w:p w14:paraId="3BEA8411" w14:textId="77777777" w:rsidR="00430637" w:rsidRPr="00E93627" w:rsidRDefault="00430637">
            <w:pPr>
              <w:rPr>
                <w:sz w:val="14"/>
                <w:szCs w:val="14"/>
              </w:rPr>
            </w:pPr>
          </w:p>
        </w:tc>
        <w:tc>
          <w:tcPr>
            <w:tcW w:w="285" w:type="pct"/>
          </w:tcPr>
          <w:p w14:paraId="6326346A" w14:textId="77777777" w:rsidR="00430637" w:rsidRPr="00E93627" w:rsidRDefault="00430637">
            <w:pPr>
              <w:rPr>
                <w:sz w:val="14"/>
                <w:szCs w:val="14"/>
              </w:rPr>
            </w:pPr>
          </w:p>
        </w:tc>
      </w:tr>
      <w:tr w:rsidR="00430637" w:rsidRPr="00AD151E" w14:paraId="371B3270" w14:textId="35C2CBC0" w:rsidTr="00430637">
        <w:trPr>
          <w:trHeight w:val="267"/>
        </w:trPr>
        <w:tc>
          <w:tcPr>
            <w:tcW w:w="1503" w:type="pct"/>
          </w:tcPr>
          <w:p w14:paraId="1719FCBB" w14:textId="76B1EBC1" w:rsidR="00430637" w:rsidRPr="00E93627" w:rsidRDefault="00430637">
            <w:pPr>
              <w:rPr>
                <w:b/>
                <w:bCs/>
                <w:sz w:val="14"/>
                <w:szCs w:val="14"/>
              </w:rPr>
            </w:pPr>
            <w:commentRangeStart w:id="32"/>
            <w:r w:rsidRPr="00E93627">
              <w:rPr>
                <w:b/>
                <w:bCs/>
                <w:sz w:val="14"/>
                <w:szCs w:val="14"/>
              </w:rPr>
              <w:t xml:space="preserve">Totale organisatie </w:t>
            </w:r>
            <w:commentRangeEnd w:id="32"/>
            <w:r w:rsidRPr="00E93627">
              <w:rPr>
                <w:rStyle w:val="Verwijzingopmerking"/>
                <w:rFonts w:cs="Times New Roman"/>
                <w:sz w:val="14"/>
                <w:szCs w:val="14"/>
                <w:lang w:eastAsia="en-US"/>
              </w:rPr>
              <w:commentReference w:id="32"/>
            </w:r>
          </w:p>
        </w:tc>
        <w:tc>
          <w:tcPr>
            <w:tcW w:w="284" w:type="pct"/>
          </w:tcPr>
          <w:p w14:paraId="5B015DFC" w14:textId="77777777" w:rsidR="00430637" w:rsidRPr="00E93627" w:rsidRDefault="00430637">
            <w:pPr>
              <w:rPr>
                <w:sz w:val="14"/>
                <w:szCs w:val="14"/>
              </w:rPr>
            </w:pPr>
          </w:p>
        </w:tc>
        <w:tc>
          <w:tcPr>
            <w:tcW w:w="272" w:type="pct"/>
          </w:tcPr>
          <w:p w14:paraId="37E75643" w14:textId="77777777" w:rsidR="00430637" w:rsidRPr="00E93627" w:rsidRDefault="00430637">
            <w:pPr>
              <w:rPr>
                <w:sz w:val="14"/>
                <w:szCs w:val="14"/>
              </w:rPr>
            </w:pPr>
          </w:p>
        </w:tc>
        <w:tc>
          <w:tcPr>
            <w:tcW w:w="272" w:type="pct"/>
          </w:tcPr>
          <w:p w14:paraId="6B2C488C" w14:textId="4A6C4D89" w:rsidR="00430637" w:rsidRPr="00E93627" w:rsidRDefault="00430637">
            <w:pPr>
              <w:rPr>
                <w:sz w:val="14"/>
                <w:szCs w:val="14"/>
              </w:rPr>
            </w:pPr>
          </w:p>
        </w:tc>
        <w:tc>
          <w:tcPr>
            <w:tcW w:w="272" w:type="pct"/>
          </w:tcPr>
          <w:p w14:paraId="076D6F4E" w14:textId="77777777" w:rsidR="00430637" w:rsidRPr="00E93627" w:rsidRDefault="00430637">
            <w:pPr>
              <w:rPr>
                <w:sz w:val="14"/>
                <w:szCs w:val="14"/>
              </w:rPr>
            </w:pPr>
          </w:p>
        </w:tc>
        <w:tc>
          <w:tcPr>
            <w:tcW w:w="272" w:type="pct"/>
          </w:tcPr>
          <w:p w14:paraId="62048EC4" w14:textId="5192CA73" w:rsidR="00430637" w:rsidRPr="00E93627" w:rsidRDefault="00430637">
            <w:pPr>
              <w:rPr>
                <w:sz w:val="14"/>
                <w:szCs w:val="14"/>
              </w:rPr>
            </w:pPr>
          </w:p>
        </w:tc>
        <w:tc>
          <w:tcPr>
            <w:tcW w:w="184" w:type="pct"/>
          </w:tcPr>
          <w:p w14:paraId="26FF2974" w14:textId="54267287" w:rsidR="00430637" w:rsidRPr="00E93627" w:rsidRDefault="00430637">
            <w:pPr>
              <w:rPr>
                <w:sz w:val="14"/>
                <w:szCs w:val="14"/>
              </w:rPr>
            </w:pPr>
          </w:p>
        </w:tc>
        <w:tc>
          <w:tcPr>
            <w:tcW w:w="304" w:type="pct"/>
            <w:shd w:val="clear" w:color="auto" w:fill="D9D9D9" w:themeFill="background1" w:themeFillShade="D9"/>
          </w:tcPr>
          <w:p w14:paraId="6A4810DD" w14:textId="77777777" w:rsidR="00430637" w:rsidRPr="00E93627" w:rsidRDefault="00430637">
            <w:pPr>
              <w:rPr>
                <w:sz w:val="14"/>
                <w:szCs w:val="14"/>
              </w:rPr>
            </w:pPr>
          </w:p>
        </w:tc>
        <w:tc>
          <w:tcPr>
            <w:tcW w:w="305" w:type="pct"/>
            <w:shd w:val="clear" w:color="auto" w:fill="D9D9D9" w:themeFill="background1" w:themeFillShade="D9"/>
          </w:tcPr>
          <w:p w14:paraId="008AF638" w14:textId="77777777" w:rsidR="00430637" w:rsidRPr="00E93627" w:rsidRDefault="00430637">
            <w:pPr>
              <w:rPr>
                <w:sz w:val="14"/>
                <w:szCs w:val="14"/>
              </w:rPr>
            </w:pPr>
          </w:p>
        </w:tc>
        <w:tc>
          <w:tcPr>
            <w:tcW w:w="305" w:type="pct"/>
            <w:shd w:val="clear" w:color="auto" w:fill="D9D9D9" w:themeFill="background1" w:themeFillShade="D9"/>
          </w:tcPr>
          <w:p w14:paraId="1920700B" w14:textId="77777777" w:rsidR="00430637" w:rsidRPr="00E93627" w:rsidRDefault="00430637">
            <w:pPr>
              <w:rPr>
                <w:sz w:val="14"/>
                <w:szCs w:val="14"/>
              </w:rPr>
            </w:pPr>
          </w:p>
        </w:tc>
        <w:tc>
          <w:tcPr>
            <w:tcW w:w="304" w:type="pct"/>
            <w:shd w:val="clear" w:color="auto" w:fill="D9D9D9" w:themeFill="background1" w:themeFillShade="D9"/>
          </w:tcPr>
          <w:p w14:paraId="73305E52" w14:textId="77777777" w:rsidR="00430637" w:rsidRPr="00E93627" w:rsidRDefault="00430637">
            <w:pPr>
              <w:rPr>
                <w:sz w:val="14"/>
                <w:szCs w:val="14"/>
              </w:rPr>
            </w:pPr>
          </w:p>
        </w:tc>
        <w:tc>
          <w:tcPr>
            <w:tcW w:w="136" w:type="pct"/>
          </w:tcPr>
          <w:p w14:paraId="48186D76" w14:textId="77777777" w:rsidR="00430637" w:rsidRPr="00E93627" w:rsidRDefault="00430637">
            <w:pPr>
              <w:rPr>
                <w:sz w:val="14"/>
                <w:szCs w:val="14"/>
              </w:rPr>
            </w:pPr>
          </w:p>
        </w:tc>
        <w:tc>
          <w:tcPr>
            <w:tcW w:w="302" w:type="pct"/>
          </w:tcPr>
          <w:p w14:paraId="47ABEAAC" w14:textId="77777777" w:rsidR="00430637" w:rsidRPr="00E93627" w:rsidRDefault="00430637">
            <w:pPr>
              <w:rPr>
                <w:sz w:val="14"/>
                <w:szCs w:val="14"/>
              </w:rPr>
            </w:pPr>
          </w:p>
        </w:tc>
        <w:tc>
          <w:tcPr>
            <w:tcW w:w="285" w:type="pct"/>
          </w:tcPr>
          <w:p w14:paraId="0D0F5467" w14:textId="77777777" w:rsidR="00430637" w:rsidRPr="00E93627" w:rsidRDefault="00430637">
            <w:pPr>
              <w:rPr>
                <w:sz w:val="14"/>
                <w:szCs w:val="14"/>
              </w:rPr>
            </w:pPr>
          </w:p>
        </w:tc>
      </w:tr>
      <w:tr w:rsidR="00430637" w:rsidRPr="00AD151E" w14:paraId="38050C0B" w14:textId="634A70F9" w:rsidTr="00430637">
        <w:trPr>
          <w:trHeight w:val="237"/>
        </w:trPr>
        <w:tc>
          <w:tcPr>
            <w:tcW w:w="1503" w:type="pct"/>
          </w:tcPr>
          <w:p w14:paraId="51344CAE" w14:textId="507454A4" w:rsidR="00430637" w:rsidRPr="00E93627" w:rsidRDefault="00430637" w:rsidP="00BC31E7">
            <w:pPr>
              <w:rPr>
                <w:sz w:val="14"/>
                <w:szCs w:val="14"/>
              </w:rPr>
            </w:pPr>
            <w:r w:rsidRPr="00E93627">
              <w:rPr>
                <w:color w:val="000000"/>
                <w:sz w:val="14"/>
                <w:szCs w:val="14"/>
              </w:rPr>
              <w:t>Afvalscheiding (%)</w:t>
            </w:r>
          </w:p>
        </w:tc>
        <w:tc>
          <w:tcPr>
            <w:tcW w:w="284" w:type="pct"/>
          </w:tcPr>
          <w:p w14:paraId="5E6E9D0E" w14:textId="2DF032F0" w:rsidR="00430637" w:rsidRPr="00E93627" w:rsidRDefault="00430637" w:rsidP="00BC31E7">
            <w:pPr>
              <w:rPr>
                <w:sz w:val="14"/>
                <w:szCs w:val="14"/>
              </w:rPr>
            </w:pPr>
            <w:commentRangeStart w:id="33"/>
            <w:r w:rsidRPr="00E93627">
              <w:rPr>
                <w:sz w:val="14"/>
                <w:szCs w:val="14"/>
              </w:rPr>
              <w:t>…</w:t>
            </w:r>
            <w:commentRangeEnd w:id="33"/>
            <w:r w:rsidRPr="00E93627">
              <w:rPr>
                <w:rStyle w:val="Verwijzingopmerking"/>
                <w:rFonts w:cs="Times New Roman"/>
                <w:sz w:val="14"/>
                <w:szCs w:val="14"/>
                <w:lang w:eastAsia="en-US"/>
              </w:rPr>
              <w:commentReference w:id="33"/>
            </w:r>
          </w:p>
        </w:tc>
        <w:tc>
          <w:tcPr>
            <w:tcW w:w="272" w:type="pct"/>
          </w:tcPr>
          <w:p w14:paraId="1AB940A8" w14:textId="77777777" w:rsidR="00430637" w:rsidRDefault="00430637" w:rsidP="00BC31E7">
            <w:pPr>
              <w:rPr>
                <w:sz w:val="14"/>
                <w:szCs w:val="14"/>
              </w:rPr>
            </w:pPr>
          </w:p>
        </w:tc>
        <w:tc>
          <w:tcPr>
            <w:tcW w:w="272" w:type="pct"/>
          </w:tcPr>
          <w:p w14:paraId="03D7A3E1" w14:textId="6BC5B4E2" w:rsidR="00430637" w:rsidRPr="00E93627" w:rsidRDefault="00430637" w:rsidP="00BC31E7">
            <w:pPr>
              <w:rPr>
                <w:sz w:val="14"/>
                <w:szCs w:val="14"/>
              </w:rPr>
            </w:pPr>
            <w:r>
              <w:rPr>
                <w:sz w:val="14"/>
                <w:szCs w:val="14"/>
              </w:rPr>
              <w:t>…</w:t>
            </w:r>
          </w:p>
        </w:tc>
        <w:tc>
          <w:tcPr>
            <w:tcW w:w="272" w:type="pct"/>
          </w:tcPr>
          <w:p w14:paraId="6ED626BB" w14:textId="2DA0EDC4" w:rsidR="00430637" w:rsidRPr="00E93627" w:rsidRDefault="00430637" w:rsidP="00BC31E7">
            <w:pPr>
              <w:rPr>
                <w:sz w:val="14"/>
                <w:szCs w:val="14"/>
              </w:rPr>
            </w:pPr>
            <w:r>
              <w:rPr>
                <w:sz w:val="14"/>
                <w:szCs w:val="14"/>
              </w:rPr>
              <w:t>…</w:t>
            </w:r>
          </w:p>
        </w:tc>
        <w:tc>
          <w:tcPr>
            <w:tcW w:w="272" w:type="pct"/>
          </w:tcPr>
          <w:p w14:paraId="6F7F2D6E" w14:textId="02CD4592" w:rsidR="00430637" w:rsidRPr="00E93627" w:rsidRDefault="00430637" w:rsidP="00BC31E7">
            <w:pPr>
              <w:rPr>
                <w:sz w:val="14"/>
                <w:szCs w:val="14"/>
              </w:rPr>
            </w:pPr>
            <w:r>
              <w:rPr>
                <w:sz w:val="14"/>
                <w:szCs w:val="14"/>
              </w:rPr>
              <w:t>…</w:t>
            </w:r>
          </w:p>
        </w:tc>
        <w:tc>
          <w:tcPr>
            <w:tcW w:w="184" w:type="pct"/>
          </w:tcPr>
          <w:p w14:paraId="7B970CD4" w14:textId="2ADCB101" w:rsidR="00430637" w:rsidRPr="00E93627" w:rsidRDefault="00430637" w:rsidP="00BC31E7">
            <w:pPr>
              <w:rPr>
                <w:sz w:val="14"/>
                <w:szCs w:val="14"/>
              </w:rPr>
            </w:pPr>
          </w:p>
        </w:tc>
        <w:tc>
          <w:tcPr>
            <w:tcW w:w="304" w:type="pct"/>
            <w:shd w:val="clear" w:color="auto" w:fill="D9D9D9" w:themeFill="background1" w:themeFillShade="D9"/>
          </w:tcPr>
          <w:p w14:paraId="251C54E4" w14:textId="71C88689" w:rsidR="00430637" w:rsidRPr="00E93627" w:rsidRDefault="00647E5C" w:rsidP="00BC31E7">
            <w:pPr>
              <w:rPr>
                <w:i/>
                <w:iCs/>
                <w:sz w:val="14"/>
                <w:szCs w:val="14"/>
              </w:rPr>
            </w:pPr>
            <w:r>
              <w:rPr>
                <w:i/>
                <w:iCs/>
                <w:sz w:val="14"/>
                <w:szCs w:val="14"/>
              </w:rPr>
              <w:t>34.6</w:t>
            </w:r>
          </w:p>
        </w:tc>
        <w:tc>
          <w:tcPr>
            <w:tcW w:w="305" w:type="pct"/>
            <w:shd w:val="clear" w:color="auto" w:fill="D9D9D9" w:themeFill="background1" w:themeFillShade="D9"/>
          </w:tcPr>
          <w:p w14:paraId="7B2F6638" w14:textId="7486EF69" w:rsidR="00430637" w:rsidRPr="00E93627" w:rsidRDefault="00647E5C" w:rsidP="00BC31E7">
            <w:pPr>
              <w:rPr>
                <w:i/>
                <w:iCs/>
                <w:sz w:val="14"/>
                <w:szCs w:val="14"/>
              </w:rPr>
            </w:pPr>
            <w:r>
              <w:rPr>
                <w:i/>
                <w:iCs/>
                <w:sz w:val="14"/>
                <w:szCs w:val="14"/>
              </w:rPr>
              <w:t>27.5</w:t>
            </w:r>
          </w:p>
        </w:tc>
        <w:tc>
          <w:tcPr>
            <w:tcW w:w="305" w:type="pct"/>
            <w:shd w:val="clear" w:color="auto" w:fill="D9D9D9" w:themeFill="background1" w:themeFillShade="D9"/>
          </w:tcPr>
          <w:p w14:paraId="7695184E" w14:textId="7D915396" w:rsidR="00430637" w:rsidRPr="00E93627" w:rsidRDefault="00647E5C" w:rsidP="00BC31E7">
            <w:pPr>
              <w:rPr>
                <w:i/>
                <w:iCs/>
                <w:sz w:val="14"/>
                <w:szCs w:val="14"/>
              </w:rPr>
            </w:pPr>
            <w:r>
              <w:rPr>
                <w:i/>
                <w:iCs/>
                <w:sz w:val="14"/>
                <w:szCs w:val="14"/>
              </w:rPr>
              <w:t>33.8</w:t>
            </w:r>
          </w:p>
        </w:tc>
        <w:tc>
          <w:tcPr>
            <w:tcW w:w="304" w:type="pct"/>
            <w:shd w:val="clear" w:color="auto" w:fill="D9D9D9" w:themeFill="background1" w:themeFillShade="D9"/>
          </w:tcPr>
          <w:p w14:paraId="11995C3E" w14:textId="38B18789" w:rsidR="00430637" w:rsidRPr="00E93627" w:rsidRDefault="00647E5C" w:rsidP="00BC31E7">
            <w:pPr>
              <w:rPr>
                <w:i/>
                <w:iCs/>
                <w:sz w:val="14"/>
                <w:szCs w:val="14"/>
              </w:rPr>
            </w:pPr>
            <w:r>
              <w:rPr>
                <w:i/>
                <w:iCs/>
                <w:sz w:val="14"/>
                <w:szCs w:val="14"/>
              </w:rPr>
              <w:t>25.7</w:t>
            </w:r>
          </w:p>
        </w:tc>
        <w:tc>
          <w:tcPr>
            <w:tcW w:w="136" w:type="pct"/>
          </w:tcPr>
          <w:p w14:paraId="441D7D5A" w14:textId="77777777" w:rsidR="00430637" w:rsidRPr="00E93627" w:rsidRDefault="00430637" w:rsidP="00BC31E7">
            <w:pPr>
              <w:rPr>
                <w:sz w:val="14"/>
                <w:szCs w:val="14"/>
              </w:rPr>
            </w:pPr>
          </w:p>
        </w:tc>
        <w:tc>
          <w:tcPr>
            <w:tcW w:w="302" w:type="pct"/>
          </w:tcPr>
          <w:p w14:paraId="5B99B404" w14:textId="19DC5553" w:rsidR="00430637" w:rsidRPr="00E93627" w:rsidRDefault="00430637" w:rsidP="00BC31E7">
            <w:pPr>
              <w:rPr>
                <w:sz w:val="14"/>
                <w:szCs w:val="14"/>
              </w:rPr>
            </w:pPr>
          </w:p>
        </w:tc>
        <w:tc>
          <w:tcPr>
            <w:tcW w:w="285" w:type="pct"/>
          </w:tcPr>
          <w:p w14:paraId="39DCDECB" w14:textId="77777777" w:rsidR="00430637" w:rsidRPr="00E93627" w:rsidRDefault="00430637" w:rsidP="00BC31E7">
            <w:pPr>
              <w:rPr>
                <w:sz w:val="14"/>
                <w:szCs w:val="14"/>
              </w:rPr>
            </w:pPr>
          </w:p>
        </w:tc>
      </w:tr>
      <w:tr w:rsidR="00430637" w:rsidRPr="00AD151E" w14:paraId="02F55803" w14:textId="448FAB40" w:rsidTr="00430637">
        <w:trPr>
          <w:trHeight w:val="237"/>
        </w:trPr>
        <w:tc>
          <w:tcPr>
            <w:tcW w:w="1503" w:type="pct"/>
          </w:tcPr>
          <w:p w14:paraId="225E63D5" w14:textId="0FBD1FA4" w:rsidR="00430637" w:rsidRPr="00E93627" w:rsidRDefault="00430637" w:rsidP="00BC31E7">
            <w:pPr>
              <w:rPr>
                <w:sz w:val="14"/>
                <w:szCs w:val="14"/>
              </w:rPr>
            </w:pPr>
            <w:commentRangeStart w:id="34"/>
            <w:r w:rsidRPr="00E93627">
              <w:rPr>
                <w:color w:val="000000"/>
                <w:sz w:val="14"/>
                <w:szCs w:val="14"/>
              </w:rPr>
              <w:t>Afval per fte (kg/fte)</w:t>
            </w:r>
            <w:commentRangeEnd w:id="34"/>
            <w:r w:rsidRPr="00E93627">
              <w:rPr>
                <w:rStyle w:val="Verwijzingopmerking"/>
                <w:rFonts w:cs="Times New Roman"/>
                <w:sz w:val="14"/>
                <w:szCs w:val="14"/>
                <w:lang w:eastAsia="en-US"/>
              </w:rPr>
              <w:commentReference w:id="34"/>
            </w:r>
          </w:p>
        </w:tc>
        <w:tc>
          <w:tcPr>
            <w:tcW w:w="284" w:type="pct"/>
          </w:tcPr>
          <w:p w14:paraId="1A28A8E4" w14:textId="5779FE1C" w:rsidR="00430637" w:rsidRPr="00E93627" w:rsidRDefault="00430637" w:rsidP="00BC31E7">
            <w:pPr>
              <w:rPr>
                <w:sz w:val="14"/>
                <w:szCs w:val="14"/>
              </w:rPr>
            </w:pPr>
            <w:r>
              <w:rPr>
                <w:sz w:val="14"/>
                <w:szCs w:val="14"/>
              </w:rPr>
              <w:t>…</w:t>
            </w:r>
          </w:p>
        </w:tc>
        <w:tc>
          <w:tcPr>
            <w:tcW w:w="272" w:type="pct"/>
          </w:tcPr>
          <w:p w14:paraId="2D7AA077" w14:textId="77777777" w:rsidR="00430637" w:rsidRDefault="00430637" w:rsidP="00BC31E7">
            <w:pPr>
              <w:rPr>
                <w:sz w:val="14"/>
                <w:szCs w:val="14"/>
              </w:rPr>
            </w:pPr>
          </w:p>
        </w:tc>
        <w:tc>
          <w:tcPr>
            <w:tcW w:w="272" w:type="pct"/>
          </w:tcPr>
          <w:p w14:paraId="3BAAA49C" w14:textId="0B99FC8F" w:rsidR="00430637" w:rsidRPr="00E93627" w:rsidRDefault="00430637" w:rsidP="00BC31E7">
            <w:pPr>
              <w:rPr>
                <w:sz w:val="14"/>
                <w:szCs w:val="14"/>
              </w:rPr>
            </w:pPr>
            <w:r>
              <w:rPr>
                <w:sz w:val="14"/>
                <w:szCs w:val="14"/>
              </w:rPr>
              <w:t>…</w:t>
            </w:r>
          </w:p>
        </w:tc>
        <w:tc>
          <w:tcPr>
            <w:tcW w:w="272" w:type="pct"/>
          </w:tcPr>
          <w:p w14:paraId="7E226131" w14:textId="11CE4EAC" w:rsidR="00430637" w:rsidRPr="00E93627" w:rsidRDefault="00430637" w:rsidP="00BC31E7">
            <w:pPr>
              <w:rPr>
                <w:sz w:val="14"/>
                <w:szCs w:val="14"/>
              </w:rPr>
            </w:pPr>
            <w:r>
              <w:rPr>
                <w:sz w:val="14"/>
                <w:szCs w:val="14"/>
              </w:rPr>
              <w:t>…</w:t>
            </w:r>
          </w:p>
        </w:tc>
        <w:tc>
          <w:tcPr>
            <w:tcW w:w="272" w:type="pct"/>
          </w:tcPr>
          <w:p w14:paraId="61FD4159" w14:textId="17F2A8BD" w:rsidR="00430637" w:rsidRPr="00E93627" w:rsidRDefault="00430637" w:rsidP="00BC31E7">
            <w:pPr>
              <w:rPr>
                <w:sz w:val="14"/>
                <w:szCs w:val="14"/>
              </w:rPr>
            </w:pPr>
            <w:r>
              <w:rPr>
                <w:sz w:val="14"/>
                <w:szCs w:val="14"/>
              </w:rPr>
              <w:t>…</w:t>
            </w:r>
          </w:p>
        </w:tc>
        <w:tc>
          <w:tcPr>
            <w:tcW w:w="184" w:type="pct"/>
          </w:tcPr>
          <w:p w14:paraId="14377338" w14:textId="13774776" w:rsidR="00430637" w:rsidRPr="00E93627" w:rsidRDefault="00430637" w:rsidP="00BC31E7">
            <w:pPr>
              <w:rPr>
                <w:sz w:val="14"/>
                <w:szCs w:val="14"/>
              </w:rPr>
            </w:pPr>
          </w:p>
        </w:tc>
        <w:tc>
          <w:tcPr>
            <w:tcW w:w="304" w:type="pct"/>
            <w:shd w:val="clear" w:color="auto" w:fill="D9D9D9" w:themeFill="background1" w:themeFillShade="D9"/>
          </w:tcPr>
          <w:p w14:paraId="07CB9594" w14:textId="58F14F36" w:rsidR="00430637" w:rsidRPr="00E93627" w:rsidRDefault="00647E5C" w:rsidP="00BC31E7">
            <w:pPr>
              <w:rPr>
                <w:i/>
                <w:iCs/>
                <w:sz w:val="14"/>
                <w:szCs w:val="14"/>
              </w:rPr>
            </w:pPr>
            <w:r>
              <w:rPr>
                <w:i/>
                <w:iCs/>
                <w:sz w:val="14"/>
                <w:szCs w:val="14"/>
              </w:rPr>
              <w:t>336</w:t>
            </w:r>
          </w:p>
        </w:tc>
        <w:tc>
          <w:tcPr>
            <w:tcW w:w="305" w:type="pct"/>
            <w:shd w:val="clear" w:color="auto" w:fill="D9D9D9" w:themeFill="background1" w:themeFillShade="D9"/>
          </w:tcPr>
          <w:p w14:paraId="5C24E2A1" w14:textId="0BBA086D" w:rsidR="00430637" w:rsidRPr="00E93627" w:rsidRDefault="00647E5C" w:rsidP="00BC31E7">
            <w:pPr>
              <w:rPr>
                <w:i/>
                <w:iCs/>
                <w:sz w:val="14"/>
                <w:szCs w:val="14"/>
              </w:rPr>
            </w:pPr>
            <w:r>
              <w:rPr>
                <w:i/>
                <w:iCs/>
                <w:sz w:val="14"/>
                <w:szCs w:val="14"/>
              </w:rPr>
              <w:t>332</w:t>
            </w:r>
          </w:p>
        </w:tc>
        <w:tc>
          <w:tcPr>
            <w:tcW w:w="305" w:type="pct"/>
            <w:shd w:val="clear" w:color="auto" w:fill="D9D9D9" w:themeFill="background1" w:themeFillShade="D9"/>
          </w:tcPr>
          <w:p w14:paraId="6E57B8EC" w14:textId="751836DC" w:rsidR="00430637" w:rsidRPr="00E93627" w:rsidRDefault="00647E5C" w:rsidP="00BC31E7">
            <w:pPr>
              <w:rPr>
                <w:i/>
                <w:iCs/>
                <w:sz w:val="14"/>
                <w:szCs w:val="14"/>
              </w:rPr>
            </w:pPr>
            <w:r>
              <w:rPr>
                <w:i/>
                <w:iCs/>
                <w:sz w:val="14"/>
                <w:szCs w:val="14"/>
              </w:rPr>
              <w:t>457</w:t>
            </w:r>
          </w:p>
        </w:tc>
        <w:tc>
          <w:tcPr>
            <w:tcW w:w="304" w:type="pct"/>
            <w:shd w:val="clear" w:color="auto" w:fill="D9D9D9" w:themeFill="background1" w:themeFillShade="D9"/>
          </w:tcPr>
          <w:p w14:paraId="346C61D2" w14:textId="6AB0AEF4" w:rsidR="00430637" w:rsidRPr="00E93627" w:rsidRDefault="00647E5C" w:rsidP="00BC31E7">
            <w:pPr>
              <w:rPr>
                <w:i/>
                <w:iCs/>
                <w:sz w:val="14"/>
                <w:szCs w:val="14"/>
              </w:rPr>
            </w:pPr>
            <w:r>
              <w:rPr>
                <w:i/>
                <w:iCs/>
                <w:sz w:val="14"/>
                <w:szCs w:val="14"/>
              </w:rPr>
              <w:t>605</w:t>
            </w:r>
          </w:p>
        </w:tc>
        <w:tc>
          <w:tcPr>
            <w:tcW w:w="136" w:type="pct"/>
          </w:tcPr>
          <w:p w14:paraId="2A7A86F9" w14:textId="77777777" w:rsidR="00430637" w:rsidRPr="00E93627" w:rsidRDefault="00430637" w:rsidP="00BC31E7">
            <w:pPr>
              <w:rPr>
                <w:sz w:val="14"/>
                <w:szCs w:val="14"/>
              </w:rPr>
            </w:pPr>
          </w:p>
        </w:tc>
        <w:tc>
          <w:tcPr>
            <w:tcW w:w="302" w:type="pct"/>
            <w:shd w:val="clear" w:color="auto" w:fill="DAEEF3" w:themeFill="accent5" w:themeFillTint="33"/>
          </w:tcPr>
          <w:p w14:paraId="347BE2CB" w14:textId="39D8C159" w:rsidR="00430637" w:rsidRPr="00E93627" w:rsidRDefault="00430637" w:rsidP="00BC31E7">
            <w:pPr>
              <w:rPr>
                <w:sz w:val="14"/>
                <w:szCs w:val="14"/>
              </w:rPr>
            </w:pPr>
            <w:r>
              <w:rPr>
                <w:sz w:val="14"/>
                <w:szCs w:val="14"/>
              </w:rPr>
              <w:t>…</w:t>
            </w:r>
          </w:p>
        </w:tc>
        <w:tc>
          <w:tcPr>
            <w:tcW w:w="285" w:type="pct"/>
          </w:tcPr>
          <w:p w14:paraId="56A994E2" w14:textId="77777777" w:rsidR="00430637" w:rsidRPr="00E93627" w:rsidRDefault="00430637" w:rsidP="00BC31E7">
            <w:pPr>
              <w:rPr>
                <w:sz w:val="14"/>
                <w:szCs w:val="14"/>
              </w:rPr>
            </w:pPr>
          </w:p>
        </w:tc>
      </w:tr>
      <w:tr w:rsidR="00430637" w:rsidRPr="00AD151E" w14:paraId="544525A0" w14:textId="77777777" w:rsidTr="00430637">
        <w:trPr>
          <w:trHeight w:val="237"/>
        </w:trPr>
        <w:tc>
          <w:tcPr>
            <w:tcW w:w="1503" w:type="pct"/>
          </w:tcPr>
          <w:p w14:paraId="5AF3C5D3" w14:textId="32A7C505" w:rsidR="00430637" w:rsidRPr="00E93627" w:rsidRDefault="00430637" w:rsidP="00BC31E7">
            <w:pPr>
              <w:rPr>
                <w:sz w:val="14"/>
                <w:szCs w:val="14"/>
              </w:rPr>
            </w:pPr>
            <w:del w:id="35" w:author="Elise Draijer (Stimular)" w:date="2025-09-30T16:28:00Z" w16du:dateUtc="2025-09-30T14:28:00Z">
              <w:r w:rsidRPr="00E93627" w:rsidDel="002800AA">
                <w:rPr>
                  <w:color w:val="000000"/>
                  <w:sz w:val="14"/>
                  <w:szCs w:val="14"/>
                </w:rPr>
                <w:delText>Totale massa ongesorteerd bedrijfsafval</w:delText>
              </w:r>
            </w:del>
            <w:ins w:id="36" w:author="Elise Draijer (Stimular)" w:date="2025-09-30T16:28:00Z" w16du:dateUtc="2025-09-30T14:28:00Z">
              <w:r w:rsidR="002800AA">
                <w:rPr>
                  <w:color w:val="000000"/>
                  <w:sz w:val="14"/>
                  <w:szCs w:val="14"/>
                </w:rPr>
                <w:t>Totaal bedrijfsafval per medewerker</w:t>
              </w:r>
            </w:ins>
            <w:r>
              <w:rPr>
                <w:color w:val="000000"/>
                <w:sz w:val="14"/>
                <w:szCs w:val="14"/>
              </w:rPr>
              <w:t xml:space="preserve"> (kg/fte)</w:t>
            </w:r>
          </w:p>
        </w:tc>
        <w:tc>
          <w:tcPr>
            <w:tcW w:w="284" w:type="pct"/>
          </w:tcPr>
          <w:p w14:paraId="54F923F1" w14:textId="6A7BAE9E" w:rsidR="00430637" w:rsidRPr="00E93627" w:rsidRDefault="00430637" w:rsidP="00BC31E7">
            <w:pPr>
              <w:rPr>
                <w:sz w:val="14"/>
                <w:szCs w:val="14"/>
              </w:rPr>
            </w:pPr>
            <w:r>
              <w:rPr>
                <w:sz w:val="14"/>
                <w:szCs w:val="14"/>
              </w:rPr>
              <w:t>…</w:t>
            </w:r>
          </w:p>
        </w:tc>
        <w:tc>
          <w:tcPr>
            <w:tcW w:w="272" w:type="pct"/>
          </w:tcPr>
          <w:p w14:paraId="3EB134DA" w14:textId="77777777" w:rsidR="00430637" w:rsidRDefault="00430637" w:rsidP="00BC31E7">
            <w:pPr>
              <w:rPr>
                <w:sz w:val="14"/>
                <w:szCs w:val="14"/>
              </w:rPr>
            </w:pPr>
          </w:p>
        </w:tc>
        <w:tc>
          <w:tcPr>
            <w:tcW w:w="272" w:type="pct"/>
          </w:tcPr>
          <w:p w14:paraId="29F91F75" w14:textId="635493A6" w:rsidR="00430637" w:rsidRPr="00E93627" w:rsidRDefault="00430637" w:rsidP="00BC31E7">
            <w:pPr>
              <w:rPr>
                <w:sz w:val="14"/>
                <w:szCs w:val="14"/>
              </w:rPr>
            </w:pPr>
            <w:r>
              <w:rPr>
                <w:sz w:val="14"/>
                <w:szCs w:val="14"/>
              </w:rPr>
              <w:t>…</w:t>
            </w:r>
          </w:p>
        </w:tc>
        <w:tc>
          <w:tcPr>
            <w:tcW w:w="272" w:type="pct"/>
          </w:tcPr>
          <w:p w14:paraId="314C45A3" w14:textId="32ACE77D" w:rsidR="00430637" w:rsidRPr="00E93627" w:rsidRDefault="00430637" w:rsidP="00BC31E7">
            <w:pPr>
              <w:rPr>
                <w:sz w:val="14"/>
                <w:szCs w:val="14"/>
              </w:rPr>
            </w:pPr>
            <w:r>
              <w:rPr>
                <w:sz w:val="14"/>
                <w:szCs w:val="14"/>
              </w:rPr>
              <w:t>…</w:t>
            </w:r>
          </w:p>
        </w:tc>
        <w:tc>
          <w:tcPr>
            <w:tcW w:w="272" w:type="pct"/>
          </w:tcPr>
          <w:p w14:paraId="75E13F3B" w14:textId="53402511" w:rsidR="00430637" w:rsidRPr="00E93627" w:rsidRDefault="00430637" w:rsidP="00BC31E7">
            <w:pPr>
              <w:rPr>
                <w:sz w:val="14"/>
                <w:szCs w:val="14"/>
              </w:rPr>
            </w:pPr>
            <w:r>
              <w:rPr>
                <w:sz w:val="14"/>
                <w:szCs w:val="14"/>
              </w:rPr>
              <w:t>…</w:t>
            </w:r>
          </w:p>
        </w:tc>
        <w:tc>
          <w:tcPr>
            <w:tcW w:w="184" w:type="pct"/>
          </w:tcPr>
          <w:p w14:paraId="15057991" w14:textId="6E9C1BBE" w:rsidR="00430637" w:rsidRPr="00E93627" w:rsidRDefault="00430637" w:rsidP="00BC31E7">
            <w:pPr>
              <w:rPr>
                <w:sz w:val="14"/>
                <w:szCs w:val="14"/>
              </w:rPr>
            </w:pPr>
          </w:p>
        </w:tc>
        <w:tc>
          <w:tcPr>
            <w:tcW w:w="304" w:type="pct"/>
            <w:shd w:val="clear" w:color="auto" w:fill="D9D9D9" w:themeFill="background1" w:themeFillShade="D9"/>
          </w:tcPr>
          <w:p w14:paraId="3F9A323C" w14:textId="4FCAE2AC" w:rsidR="00430637" w:rsidRPr="00E93627" w:rsidRDefault="00C51082" w:rsidP="00BC31E7">
            <w:pPr>
              <w:rPr>
                <w:i/>
                <w:iCs/>
                <w:sz w:val="14"/>
                <w:szCs w:val="14"/>
              </w:rPr>
            </w:pPr>
            <w:r>
              <w:rPr>
                <w:i/>
                <w:iCs/>
                <w:sz w:val="14"/>
                <w:szCs w:val="14"/>
              </w:rPr>
              <w:t>292</w:t>
            </w:r>
          </w:p>
        </w:tc>
        <w:tc>
          <w:tcPr>
            <w:tcW w:w="305" w:type="pct"/>
            <w:shd w:val="clear" w:color="auto" w:fill="D9D9D9" w:themeFill="background1" w:themeFillShade="D9"/>
          </w:tcPr>
          <w:p w14:paraId="29CAD181" w14:textId="221FCF7D" w:rsidR="00430637" w:rsidRPr="00E93627" w:rsidRDefault="00647E5C" w:rsidP="00BC31E7">
            <w:pPr>
              <w:rPr>
                <w:i/>
                <w:iCs/>
                <w:sz w:val="14"/>
                <w:szCs w:val="14"/>
              </w:rPr>
            </w:pPr>
            <w:r>
              <w:rPr>
                <w:i/>
                <w:iCs/>
                <w:sz w:val="14"/>
                <w:szCs w:val="14"/>
              </w:rPr>
              <w:t>241</w:t>
            </w:r>
          </w:p>
        </w:tc>
        <w:tc>
          <w:tcPr>
            <w:tcW w:w="305" w:type="pct"/>
            <w:shd w:val="clear" w:color="auto" w:fill="D9D9D9" w:themeFill="background1" w:themeFillShade="D9"/>
          </w:tcPr>
          <w:p w14:paraId="3005A778" w14:textId="076F323A" w:rsidR="00430637" w:rsidRPr="00E93627" w:rsidRDefault="00430637" w:rsidP="00BC31E7">
            <w:pPr>
              <w:rPr>
                <w:i/>
                <w:iCs/>
                <w:sz w:val="14"/>
                <w:szCs w:val="14"/>
              </w:rPr>
            </w:pPr>
            <w:r>
              <w:rPr>
                <w:i/>
                <w:iCs/>
                <w:sz w:val="14"/>
                <w:szCs w:val="14"/>
              </w:rPr>
              <w:t>3</w:t>
            </w:r>
            <w:r w:rsidR="00647E5C">
              <w:rPr>
                <w:i/>
                <w:iCs/>
                <w:sz w:val="14"/>
                <w:szCs w:val="14"/>
              </w:rPr>
              <w:t>02</w:t>
            </w:r>
          </w:p>
        </w:tc>
        <w:tc>
          <w:tcPr>
            <w:tcW w:w="304" w:type="pct"/>
            <w:shd w:val="clear" w:color="auto" w:fill="D9D9D9" w:themeFill="background1" w:themeFillShade="D9"/>
          </w:tcPr>
          <w:p w14:paraId="1DF960E3" w14:textId="49142A0C" w:rsidR="00430637" w:rsidRPr="00E93627" w:rsidRDefault="00647E5C" w:rsidP="00BC31E7">
            <w:pPr>
              <w:rPr>
                <w:i/>
                <w:iCs/>
                <w:sz w:val="14"/>
                <w:szCs w:val="14"/>
              </w:rPr>
            </w:pPr>
            <w:r>
              <w:rPr>
                <w:i/>
                <w:iCs/>
                <w:sz w:val="14"/>
                <w:szCs w:val="14"/>
              </w:rPr>
              <w:t>449</w:t>
            </w:r>
          </w:p>
        </w:tc>
        <w:tc>
          <w:tcPr>
            <w:tcW w:w="136" w:type="pct"/>
          </w:tcPr>
          <w:p w14:paraId="10DE7411" w14:textId="77777777" w:rsidR="00430637" w:rsidRPr="00E93627" w:rsidRDefault="00430637" w:rsidP="00BC31E7">
            <w:pPr>
              <w:rPr>
                <w:sz w:val="14"/>
                <w:szCs w:val="14"/>
              </w:rPr>
            </w:pPr>
          </w:p>
        </w:tc>
        <w:tc>
          <w:tcPr>
            <w:tcW w:w="302" w:type="pct"/>
            <w:shd w:val="clear" w:color="auto" w:fill="DAEEF3" w:themeFill="accent5" w:themeFillTint="33"/>
          </w:tcPr>
          <w:p w14:paraId="492C0FF1" w14:textId="5C7C6DE8" w:rsidR="00430637" w:rsidRPr="00E93627" w:rsidRDefault="00430637" w:rsidP="00BC31E7">
            <w:pPr>
              <w:rPr>
                <w:sz w:val="14"/>
                <w:szCs w:val="14"/>
              </w:rPr>
            </w:pPr>
            <w:commentRangeStart w:id="37"/>
            <w:r>
              <w:rPr>
                <w:sz w:val="14"/>
                <w:szCs w:val="14"/>
              </w:rPr>
              <w:t>…</w:t>
            </w:r>
            <w:commentRangeEnd w:id="37"/>
            <w:r>
              <w:rPr>
                <w:rStyle w:val="Verwijzingopmerking"/>
                <w:rFonts w:cs="Times New Roman"/>
                <w:lang w:eastAsia="en-US"/>
              </w:rPr>
              <w:commentReference w:id="37"/>
            </w:r>
          </w:p>
        </w:tc>
        <w:tc>
          <w:tcPr>
            <w:tcW w:w="285" w:type="pct"/>
            <w:shd w:val="clear" w:color="auto" w:fill="DAEEF3" w:themeFill="accent5" w:themeFillTint="33"/>
          </w:tcPr>
          <w:p w14:paraId="5509F19A" w14:textId="2CAC69D3" w:rsidR="00430637" w:rsidRPr="00E93627" w:rsidRDefault="00430637" w:rsidP="00BC31E7">
            <w:pPr>
              <w:rPr>
                <w:sz w:val="14"/>
                <w:szCs w:val="14"/>
              </w:rPr>
            </w:pPr>
            <w:r>
              <w:rPr>
                <w:sz w:val="14"/>
                <w:szCs w:val="14"/>
              </w:rPr>
              <w:t>…</w:t>
            </w:r>
          </w:p>
        </w:tc>
      </w:tr>
      <w:tr w:rsidR="00430637" w:rsidRPr="00AD151E" w14:paraId="079559FA" w14:textId="77777777" w:rsidTr="00430637">
        <w:trPr>
          <w:trHeight w:val="234"/>
        </w:trPr>
        <w:tc>
          <w:tcPr>
            <w:tcW w:w="1503" w:type="pct"/>
          </w:tcPr>
          <w:p w14:paraId="6486EC7A" w14:textId="17FBD8B1" w:rsidR="00430637" w:rsidRPr="00E93627" w:rsidRDefault="00430637" w:rsidP="00BC31E7">
            <w:pPr>
              <w:rPr>
                <w:sz w:val="14"/>
                <w:szCs w:val="14"/>
              </w:rPr>
            </w:pPr>
            <w:r w:rsidRPr="00E93627">
              <w:rPr>
                <w:color w:val="000000"/>
                <w:sz w:val="14"/>
                <w:szCs w:val="14"/>
              </w:rPr>
              <w:t>Percentage ongesorteerd bedrijfsafval</w:t>
            </w:r>
          </w:p>
        </w:tc>
        <w:tc>
          <w:tcPr>
            <w:tcW w:w="284" w:type="pct"/>
          </w:tcPr>
          <w:p w14:paraId="272AF756" w14:textId="694B24F0" w:rsidR="00430637" w:rsidRPr="00E93627" w:rsidRDefault="00430637" w:rsidP="00BC31E7">
            <w:pPr>
              <w:rPr>
                <w:sz w:val="14"/>
                <w:szCs w:val="14"/>
              </w:rPr>
            </w:pPr>
            <w:r>
              <w:rPr>
                <w:sz w:val="14"/>
                <w:szCs w:val="14"/>
              </w:rPr>
              <w:t>…</w:t>
            </w:r>
          </w:p>
        </w:tc>
        <w:tc>
          <w:tcPr>
            <w:tcW w:w="272" w:type="pct"/>
          </w:tcPr>
          <w:p w14:paraId="11A382F4" w14:textId="77777777" w:rsidR="00430637" w:rsidRDefault="00430637" w:rsidP="00BC31E7">
            <w:pPr>
              <w:rPr>
                <w:sz w:val="14"/>
                <w:szCs w:val="14"/>
              </w:rPr>
            </w:pPr>
          </w:p>
        </w:tc>
        <w:tc>
          <w:tcPr>
            <w:tcW w:w="272" w:type="pct"/>
          </w:tcPr>
          <w:p w14:paraId="26A78F6D" w14:textId="626D2EA6" w:rsidR="00430637" w:rsidRPr="00E93627" w:rsidRDefault="00430637" w:rsidP="00BC31E7">
            <w:pPr>
              <w:rPr>
                <w:sz w:val="14"/>
                <w:szCs w:val="14"/>
              </w:rPr>
            </w:pPr>
            <w:r>
              <w:rPr>
                <w:sz w:val="14"/>
                <w:szCs w:val="14"/>
              </w:rPr>
              <w:t>…</w:t>
            </w:r>
          </w:p>
        </w:tc>
        <w:tc>
          <w:tcPr>
            <w:tcW w:w="272" w:type="pct"/>
          </w:tcPr>
          <w:p w14:paraId="755F5FC2" w14:textId="2E39796F" w:rsidR="00430637" w:rsidRPr="00E93627" w:rsidRDefault="00430637" w:rsidP="00BC31E7">
            <w:pPr>
              <w:rPr>
                <w:sz w:val="14"/>
                <w:szCs w:val="14"/>
              </w:rPr>
            </w:pPr>
            <w:r>
              <w:rPr>
                <w:sz w:val="14"/>
                <w:szCs w:val="14"/>
              </w:rPr>
              <w:t>…</w:t>
            </w:r>
          </w:p>
        </w:tc>
        <w:tc>
          <w:tcPr>
            <w:tcW w:w="272" w:type="pct"/>
          </w:tcPr>
          <w:p w14:paraId="6BBD61DC" w14:textId="5EDAD5D0" w:rsidR="00430637" w:rsidRPr="00E93627" w:rsidRDefault="00430637" w:rsidP="00BC31E7">
            <w:pPr>
              <w:rPr>
                <w:sz w:val="14"/>
                <w:szCs w:val="14"/>
              </w:rPr>
            </w:pPr>
            <w:r>
              <w:rPr>
                <w:sz w:val="14"/>
                <w:szCs w:val="14"/>
              </w:rPr>
              <w:t>…</w:t>
            </w:r>
          </w:p>
        </w:tc>
        <w:tc>
          <w:tcPr>
            <w:tcW w:w="184" w:type="pct"/>
          </w:tcPr>
          <w:p w14:paraId="3E70D927" w14:textId="4652A62A" w:rsidR="00430637" w:rsidRPr="00E93627" w:rsidRDefault="00430637" w:rsidP="00BC31E7">
            <w:pPr>
              <w:rPr>
                <w:sz w:val="14"/>
                <w:szCs w:val="14"/>
              </w:rPr>
            </w:pPr>
          </w:p>
        </w:tc>
        <w:tc>
          <w:tcPr>
            <w:tcW w:w="304" w:type="pct"/>
            <w:shd w:val="clear" w:color="auto" w:fill="D9D9D9" w:themeFill="background1" w:themeFillShade="D9"/>
          </w:tcPr>
          <w:p w14:paraId="39209E5C" w14:textId="7020FEDD" w:rsidR="00430637" w:rsidRPr="00E93627" w:rsidRDefault="00C51082" w:rsidP="00BC31E7">
            <w:pPr>
              <w:rPr>
                <w:i/>
                <w:iCs/>
                <w:sz w:val="14"/>
                <w:szCs w:val="14"/>
              </w:rPr>
            </w:pPr>
            <w:r>
              <w:rPr>
                <w:i/>
                <w:iCs/>
                <w:sz w:val="14"/>
                <w:szCs w:val="14"/>
              </w:rPr>
              <w:t>75.1</w:t>
            </w:r>
          </w:p>
        </w:tc>
        <w:tc>
          <w:tcPr>
            <w:tcW w:w="305" w:type="pct"/>
            <w:shd w:val="clear" w:color="auto" w:fill="D9D9D9" w:themeFill="background1" w:themeFillShade="D9"/>
          </w:tcPr>
          <w:p w14:paraId="798AA957" w14:textId="7CC09A20" w:rsidR="00430637" w:rsidRPr="00E93627" w:rsidRDefault="00647E5C" w:rsidP="00BC31E7">
            <w:pPr>
              <w:rPr>
                <w:i/>
                <w:iCs/>
                <w:sz w:val="14"/>
                <w:szCs w:val="14"/>
              </w:rPr>
            </w:pPr>
            <w:r>
              <w:rPr>
                <w:i/>
                <w:iCs/>
                <w:sz w:val="14"/>
                <w:szCs w:val="14"/>
              </w:rPr>
              <w:t>72.7</w:t>
            </w:r>
          </w:p>
        </w:tc>
        <w:tc>
          <w:tcPr>
            <w:tcW w:w="305" w:type="pct"/>
            <w:shd w:val="clear" w:color="auto" w:fill="D9D9D9" w:themeFill="background1" w:themeFillShade="D9"/>
          </w:tcPr>
          <w:p w14:paraId="0F98085F" w14:textId="41C82AAD" w:rsidR="00430637" w:rsidRPr="00E93627" w:rsidRDefault="00647E5C" w:rsidP="00BC31E7">
            <w:pPr>
              <w:rPr>
                <w:i/>
                <w:iCs/>
                <w:sz w:val="14"/>
                <w:szCs w:val="14"/>
              </w:rPr>
            </w:pPr>
            <w:r>
              <w:rPr>
                <w:i/>
                <w:iCs/>
                <w:sz w:val="14"/>
                <w:szCs w:val="14"/>
              </w:rPr>
              <w:t>66.2</w:t>
            </w:r>
          </w:p>
        </w:tc>
        <w:tc>
          <w:tcPr>
            <w:tcW w:w="304" w:type="pct"/>
            <w:shd w:val="clear" w:color="auto" w:fill="D9D9D9" w:themeFill="background1" w:themeFillShade="D9"/>
          </w:tcPr>
          <w:p w14:paraId="21EC0A47" w14:textId="4DC3D3E0" w:rsidR="00430637" w:rsidRPr="00E93627" w:rsidRDefault="00647E5C" w:rsidP="00BC31E7">
            <w:pPr>
              <w:rPr>
                <w:i/>
                <w:iCs/>
                <w:sz w:val="14"/>
                <w:szCs w:val="14"/>
              </w:rPr>
            </w:pPr>
            <w:r>
              <w:rPr>
                <w:i/>
                <w:iCs/>
                <w:sz w:val="14"/>
                <w:szCs w:val="14"/>
              </w:rPr>
              <w:t>74.5</w:t>
            </w:r>
          </w:p>
        </w:tc>
        <w:tc>
          <w:tcPr>
            <w:tcW w:w="136" w:type="pct"/>
          </w:tcPr>
          <w:p w14:paraId="28899A8C" w14:textId="77777777" w:rsidR="00430637" w:rsidRPr="00E93627" w:rsidRDefault="00430637" w:rsidP="00BC31E7">
            <w:pPr>
              <w:rPr>
                <w:sz w:val="14"/>
                <w:szCs w:val="14"/>
              </w:rPr>
            </w:pPr>
          </w:p>
        </w:tc>
        <w:tc>
          <w:tcPr>
            <w:tcW w:w="302" w:type="pct"/>
            <w:shd w:val="clear" w:color="auto" w:fill="DAEEF3" w:themeFill="accent5" w:themeFillTint="33"/>
          </w:tcPr>
          <w:p w14:paraId="6AA1C96E" w14:textId="0DBE5D58" w:rsidR="00430637" w:rsidRPr="00E93627" w:rsidRDefault="00430637" w:rsidP="00BC31E7">
            <w:pPr>
              <w:rPr>
                <w:sz w:val="14"/>
                <w:szCs w:val="14"/>
              </w:rPr>
            </w:pPr>
            <w:r>
              <w:rPr>
                <w:sz w:val="14"/>
                <w:szCs w:val="14"/>
              </w:rPr>
              <w:t>…</w:t>
            </w:r>
          </w:p>
        </w:tc>
        <w:tc>
          <w:tcPr>
            <w:tcW w:w="285" w:type="pct"/>
          </w:tcPr>
          <w:p w14:paraId="66A61957" w14:textId="77777777" w:rsidR="00430637" w:rsidRPr="00E93627" w:rsidRDefault="00430637" w:rsidP="00BC31E7">
            <w:pPr>
              <w:rPr>
                <w:sz w:val="14"/>
                <w:szCs w:val="14"/>
              </w:rPr>
            </w:pPr>
          </w:p>
        </w:tc>
      </w:tr>
      <w:tr w:rsidR="00430637" w:rsidRPr="00AD151E" w14:paraId="619BDA1E" w14:textId="4477E1EC" w:rsidTr="00430637">
        <w:trPr>
          <w:trHeight w:val="237"/>
        </w:trPr>
        <w:tc>
          <w:tcPr>
            <w:tcW w:w="1503" w:type="pct"/>
          </w:tcPr>
          <w:p w14:paraId="76101E04" w14:textId="33B4AC3C" w:rsidR="00430637" w:rsidRPr="00E93627" w:rsidRDefault="00430637" w:rsidP="00BC31E7">
            <w:pPr>
              <w:rPr>
                <w:sz w:val="14"/>
                <w:szCs w:val="14"/>
              </w:rPr>
            </w:pPr>
            <w:r w:rsidRPr="00E93627">
              <w:rPr>
                <w:color w:val="000000"/>
                <w:sz w:val="14"/>
                <w:szCs w:val="14"/>
              </w:rPr>
              <w:t>Percentage gevaarlijk afval</w:t>
            </w:r>
          </w:p>
        </w:tc>
        <w:tc>
          <w:tcPr>
            <w:tcW w:w="284" w:type="pct"/>
          </w:tcPr>
          <w:p w14:paraId="635C6DD2" w14:textId="3DD162FE" w:rsidR="00430637" w:rsidRPr="00E93627" w:rsidRDefault="00430637" w:rsidP="00BC31E7">
            <w:pPr>
              <w:rPr>
                <w:sz w:val="14"/>
                <w:szCs w:val="14"/>
              </w:rPr>
            </w:pPr>
            <w:r>
              <w:rPr>
                <w:sz w:val="14"/>
                <w:szCs w:val="14"/>
              </w:rPr>
              <w:t>…</w:t>
            </w:r>
          </w:p>
        </w:tc>
        <w:tc>
          <w:tcPr>
            <w:tcW w:w="272" w:type="pct"/>
          </w:tcPr>
          <w:p w14:paraId="57B4E986" w14:textId="77777777" w:rsidR="00430637" w:rsidRDefault="00430637" w:rsidP="00BC31E7">
            <w:pPr>
              <w:rPr>
                <w:sz w:val="14"/>
                <w:szCs w:val="14"/>
              </w:rPr>
            </w:pPr>
          </w:p>
        </w:tc>
        <w:tc>
          <w:tcPr>
            <w:tcW w:w="272" w:type="pct"/>
          </w:tcPr>
          <w:p w14:paraId="7DCE51E7" w14:textId="444CF738" w:rsidR="00430637" w:rsidRPr="00E93627" w:rsidRDefault="00430637" w:rsidP="00BC31E7">
            <w:pPr>
              <w:rPr>
                <w:sz w:val="14"/>
                <w:szCs w:val="14"/>
              </w:rPr>
            </w:pPr>
            <w:r>
              <w:rPr>
                <w:sz w:val="14"/>
                <w:szCs w:val="14"/>
              </w:rPr>
              <w:t>…</w:t>
            </w:r>
          </w:p>
        </w:tc>
        <w:tc>
          <w:tcPr>
            <w:tcW w:w="272" w:type="pct"/>
          </w:tcPr>
          <w:p w14:paraId="33EBF319" w14:textId="6DF454B0" w:rsidR="00430637" w:rsidRPr="00E93627" w:rsidRDefault="00430637" w:rsidP="00BC31E7">
            <w:pPr>
              <w:rPr>
                <w:sz w:val="14"/>
                <w:szCs w:val="14"/>
              </w:rPr>
            </w:pPr>
            <w:r>
              <w:rPr>
                <w:sz w:val="14"/>
                <w:szCs w:val="14"/>
              </w:rPr>
              <w:t>…</w:t>
            </w:r>
          </w:p>
        </w:tc>
        <w:tc>
          <w:tcPr>
            <w:tcW w:w="272" w:type="pct"/>
          </w:tcPr>
          <w:p w14:paraId="03F7F464" w14:textId="0C498833" w:rsidR="00430637" w:rsidRPr="00E93627" w:rsidRDefault="00430637" w:rsidP="00BC31E7">
            <w:pPr>
              <w:rPr>
                <w:sz w:val="14"/>
                <w:szCs w:val="14"/>
              </w:rPr>
            </w:pPr>
            <w:r>
              <w:rPr>
                <w:sz w:val="14"/>
                <w:szCs w:val="14"/>
              </w:rPr>
              <w:t>…</w:t>
            </w:r>
          </w:p>
        </w:tc>
        <w:tc>
          <w:tcPr>
            <w:tcW w:w="184" w:type="pct"/>
          </w:tcPr>
          <w:p w14:paraId="58F9353C" w14:textId="7D4CBCE7" w:rsidR="00430637" w:rsidRPr="00E93627" w:rsidRDefault="00430637" w:rsidP="00BC31E7">
            <w:pPr>
              <w:rPr>
                <w:sz w:val="14"/>
                <w:szCs w:val="14"/>
              </w:rPr>
            </w:pPr>
          </w:p>
        </w:tc>
        <w:tc>
          <w:tcPr>
            <w:tcW w:w="304" w:type="pct"/>
            <w:shd w:val="clear" w:color="auto" w:fill="D9D9D9" w:themeFill="background1" w:themeFillShade="D9"/>
          </w:tcPr>
          <w:p w14:paraId="06E653C2" w14:textId="0AE7169F" w:rsidR="00430637" w:rsidRPr="00AD2F27" w:rsidRDefault="00AD2F27" w:rsidP="00BC31E7">
            <w:pPr>
              <w:rPr>
                <w:i/>
                <w:iCs/>
                <w:sz w:val="14"/>
                <w:szCs w:val="14"/>
              </w:rPr>
            </w:pPr>
            <w:r w:rsidRPr="00AD2F27">
              <w:rPr>
                <w:i/>
                <w:iCs/>
                <w:sz w:val="14"/>
                <w:szCs w:val="14"/>
              </w:rPr>
              <w:t>13</w:t>
            </w:r>
          </w:p>
        </w:tc>
        <w:tc>
          <w:tcPr>
            <w:tcW w:w="305" w:type="pct"/>
            <w:shd w:val="clear" w:color="auto" w:fill="D9D9D9" w:themeFill="background1" w:themeFillShade="D9"/>
          </w:tcPr>
          <w:p w14:paraId="49077104" w14:textId="4E699E84" w:rsidR="00430637" w:rsidRPr="00E93627" w:rsidRDefault="00647E5C" w:rsidP="00BC31E7">
            <w:pPr>
              <w:rPr>
                <w:i/>
                <w:iCs/>
                <w:sz w:val="14"/>
                <w:szCs w:val="14"/>
              </w:rPr>
            </w:pPr>
            <w:r>
              <w:rPr>
                <w:i/>
                <w:iCs/>
                <w:sz w:val="14"/>
                <w:szCs w:val="14"/>
              </w:rPr>
              <w:t>0.28</w:t>
            </w:r>
          </w:p>
        </w:tc>
        <w:tc>
          <w:tcPr>
            <w:tcW w:w="305" w:type="pct"/>
            <w:shd w:val="clear" w:color="auto" w:fill="D9D9D9" w:themeFill="background1" w:themeFillShade="D9"/>
          </w:tcPr>
          <w:p w14:paraId="1205F4B0" w14:textId="03E5A781" w:rsidR="00430637" w:rsidRPr="00E93627" w:rsidRDefault="00430637" w:rsidP="00BC31E7">
            <w:pPr>
              <w:rPr>
                <w:i/>
                <w:iCs/>
                <w:sz w:val="14"/>
                <w:szCs w:val="14"/>
              </w:rPr>
            </w:pPr>
            <w:r w:rsidRPr="00E93627">
              <w:rPr>
                <w:i/>
                <w:iCs/>
                <w:sz w:val="14"/>
                <w:szCs w:val="14"/>
              </w:rPr>
              <w:t>0.</w:t>
            </w:r>
            <w:r w:rsidR="00647E5C">
              <w:rPr>
                <w:i/>
                <w:iCs/>
                <w:sz w:val="14"/>
                <w:szCs w:val="14"/>
              </w:rPr>
              <w:t>0</w:t>
            </w:r>
            <w:r w:rsidRPr="00E93627">
              <w:rPr>
                <w:i/>
                <w:iCs/>
                <w:sz w:val="14"/>
                <w:szCs w:val="14"/>
              </w:rPr>
              <w:t>1</w:t>
            </w:r>
          </w:p>
        </w:tc>
        <w:tc>
          <w:tcPr>
            <w:tcW w:w="304" w:type="pct"/>
            <w:shd w:val="clear" w:color="auto" w:fill="D9D9D9" w:themeFill="background1" w:themeFillShade="D9"/>
          </w:tcPr>
          <w:p w14:paraId="13A9981B" w14:textId="08AD789A" w:rsidR="00430637" w:rsidRPr="00E93627" w:rsidRDefault="00647E5C" w:rsidP="00BC31E7">
            <w:pPr>
              <w:rPr>
                <w:i/>
                <w:iCs/>
                <w:sz w:val="14"/>
                <w:szCs w:val="14"/>
              </w:rPr>
            </w:pPr>
            <w:r>
              <w:rPr>
                <w:i/>
                <w:iCs/>
                <w:sz w:val="14"/>
                <w:szCs w:val="14"/>
              </w:rPr>
              <w:t>0.31</w:t>
            </w:r>
          </w:p>
        </w:tc>
        <w:tc>
          <w:tcPr>
            <w:tcW w:w="136" w:type="pct"/>
          </w:tcPr>
          <w:p w14:paraId="635AC943" w14:textId="77777777" w:rsidR="00430637" w:rsidRPr="00E93627" w:rsidRDefault="00430637" w:rsidP="00BC31E7">
            <w:pPr>
              <w:rPr>
                <w:sz w:val="14"/>
                <w:szCs w:val="14"/>
              </w:rPr>
            </w:pPr>
          </w:p>
        </w:tc>
        <w:tc>
          <w:tcPr>
            <w:tcW w:w="302" w:type="pct"/>
          </w:tcPr>
          <w:p w14:paraId="04EEBB87" w14:textId="77777777" w:rsidR="00430637" w:rsidRPr="00E93627" w:rsidRDefault="00430637" w:rsidP="00BC31E7">
            <w:pPr>
              <w:rPr>
                <w:sz w:val="14"/>
                <w:szCs w:val="14"/>
              </w:rPr>
            </w:pPr>
          </w:p>
        </w:tc>
        <w:tc>
          <w:tcPr>
            <w:tcW w:w="285" w:type="pct"/>
          </w:tcPr>
          <w:p w14:paraId="4622F6E5" w14:textId="77777777" w:rsidR="00430637" w:rsidRPr="00E93627" w:rsidRDefault="00430637" w:rsidP="00BC31E7">
            <w:pPr>
              <w:rPr>
                <w:sz w:val="14"/>
                <w:szCs w:val="14"/>
              </w:rPr>
            </w:pPr>
          </w:p>
        </w:tc>
      </w:tr>
      <w:tr w:rsidR="00430637" w:rsidRPr="00AD151E" w14:paraId="1CD59093" w14:textId="635590C1" w:rsidTr="00430637">
        <w:trPr>
          <w:trHeight w:val="237"/>
        </w:trPr>
        <w:tc>
          <w:tcPr>
            <w:tcW w:w="1503" w:type="pct"/>
          </w:tcPr>
          <w:p w14:paraId="14FD5D8B" w14:textId="35403A89" w:rsidR="00430637" w:rsidRPr="00E93627" w:rsidRDefault="00430637" w:rsidP="00BC31E7">
            <w:pPr>
              <w:rPr>
                <w:sz w:val="14"/>
                <w:szCs w:val="14"/>
              </w:rPr>
            </w:pPr>
            <w:r w:rsidRPr="00E93627">
              <w:rPr>
                <w:sz w:val="14"/>
                <w:szCs w:val="14"/>
              </w:rPr>
              <w:t>Papierafval per bezet bed</w:t>
            </w:r>
          </w:p>
        </w:tc>
        <w:tc>
          <w:tcPr>
            <w:tcW w:w="284" w:type="pct"/>
          </w:tcPr>
          <w:p w14:paraId="56FA4E93" w14:textId="51581B01" w:rsidR="00430637" w:rsidRPr="00E93627" w:rsidRDefault="00430637" w:rsidP="00BC31E7">
            <w:pPr>
              <w:rPr>
                <w:sz w:val="14"/>
                <w:szCs w:val="14"/>
              </w:rPr>
            </w:pPr>
            <w:r>
              <w:rPr>
                <w:sz w:val="14"/>
                <w:szCs w:val="14"/>
              </w:rPr>
              <w:t>…</w:t>
            </w:r>
          </w:p>
        </w:tc>
        <w:tc>
          <w:tcPr>
            <w:tcW w:w="272" w:type="pct"/>
          </w:tcPr>
          <w:p w14:paraId="4765D2F3" w14:textId="77777777" w:rsidR="00430637" w:rsidRDefault="00430637" w:rsidP="00BC31E7">
            <w:pPr>
              <w:rPr>
                <w:sz w:val="14"/>
                <w:szCs w:val="14"/>
              </w:rPr>
            </w:pPr>
          </w:p>
        </w:tc>
        <w:tc>
          <w:tcPr>
            <w:tcW w:w="272" w:type="pct"/>
          </w:tcPr>
          <w:p w14:paraId="7FCAAD79" w14:textId="53D25724" w:rsidR="00430637" w:rsidRPr="00E93627" w:rsidRDefault="00430637" w:rsidP="00BC31E7">
            <w:pPr>
              <w:rPr>
                <w:sz w:val="14"/>
                <w:szCs w:val="14"/>
              </w:rPr>
            </w:pPr>
            <w:r>
              <w:rPr>
                <w:sz w:val="14"/>
                <w:szCs w:val="14"/>
              </w:rPr>
              <w:t>…</w:t>
            </w:r>
          </w:p>
        </w:tc>
        <w:tc>
          <w:tcPr>
            <w:tcW w:w="272" w:type="pct"/>
          </w:tcPr>
          <w:p w14:paraId="43813504" w14:textId="5161DB13" w:rsidR="00430637" w:rsidRPr="00E93627" w:rsidRDefault="00430637" w:rsidP="00BC31E7">
            <w:pPr>
              <w:rPr>
                <w:sz w:val="14"/>
                <w:szCs w:val="14"/>
              </w:rPr>
            </w:pPr>
            <w:r>
              <w:rPr>
                <w:sz w:val="14"/>
                <w:szCs w:val="14"/>
              </w:rPr>
              <w:t>…</w:t>
            </w:r>
          </w:p>
        </w:tc>
        <w:tc>
          <w:tcPr>
            <w:tcW w:w="272" w:type="pct"/>
          </w:tcPr>
          <w:p w14:paraId="64602C8F" w14:textId="7BFAB4C3" w:rsidR="00430637" w:rsidRPr="00E93627" w:rsidRDefault="00430637" w:rsidP="00BC31E7">
            <w:pPr>
              <w:rPr>
                <w:sz w:val="14"/>
                <w:szCs w:val="14"/>
              </w:rPr>
            </w:pPr>
            <w:r>
              <w:rPr>
                <w:sz w:val="14"/>
                <w:szCs w:val="14"/>
              </w:rPr>
              <w:t>…</w:t>
            </w:r>
          </w:p>
        </w:tc>
        <w:tc>
          <w:tcPr>
            <w:tcW w:w="184" w:type="pct"/>
          </w:tcPr>
          <w:p w14:paraId="78C9AD2C" w14:textId="4850F1FC" w:rsidR="00430637" w:rsidRPr="00E93627" w:rsidRDefault="00430637" w:rsidP="00BC31E7">
            <w:pPr>
              <w:rPr>
                <w:sz w:val="14"/>
                <w:szCs w:val="14"/>
              </w:rPr>
            </w:pPr>
          </w:p>
        </w:tc>
        <w:tc>
          <w:tcPr>
            <w:tcW w:w="304" w:type="pct"/>
            <w:shd w:val="clear" w:color="auto" w:fill="D9D9D9" w:themeFill="background1" w:themeFillShade="D9"/>
          </w:tcPr>
          <w:p w14:paraId="56380E22" w14:textId="6A8E5C26" w:rsidR="00430637" w:rsidRPr="00AD2F27" w:rsidRDefault="00C51082" w:rsidP="00BC31E7">
            <w:pPr>
              <w:rPr>
                <w:i/>
                <w:iCs/>
                <w:sz w:val="14"/>
                <w:szCs w:val="14"/>
              </w:rPr>
            </w:pPr>
            <w:r w:rsidRPr="00AD2F27">
              <w:rPr>
                <w:i/>
                <w:iCs/>
                <w:sz w:val="14"/>
                <w:szCs w:val="14"/>
              </w:rPr>
              <w:t>228</w:t>
            </w:r>
          </w:p>
        </w:tc>
        <w:tc>
          <w:tcPr>
            <w:tcW w:w="305" w:type="pct"/>
            <w:shd w:val="clear" w:color="auto" w:fill="D9D9D9" w:themeFill="background1" w:themeFillShade="D9"/>
          </w:tcPr>
          <w:p w14:paraId="2F172D61" w14:textId="51E140AD" w:rsidR="00430637" w:rsidRPr="00E93627" w:rsidRDefault="00647E5C" w:rsidP="00BC31E7">
            <w:pPr>
              <w:rPr>
                <w:i/>
                <w:iCs/>
                <w:sz w:val="14"/>
                <w:szCs w:val="14"/>
              </w:rPr>
            </w:pPr>
            <w:r>
              <w:rPr>
                <w:i/>
                <w:iCs/>
                <w:sz w:val="14"/>
                <w:szCs w:val="14"/>
              </w:rPr>
              <w:t>124</w:t>
            </w:r>
          </w:p>
        </w:tc>
        <w:tc>
          <w:tcPr>
            <w:tcW w:w="305" w:type="pct"/>
            <w:shd w:val="clear" w:color="auto" w:fill="D9D9D9" w:themeFill="background1" w:themeFillShade="D9"/>
          </w:tcPr>
          <w:p w14:paraId="1FA9BAA0" w14:textId="535233EC" w:rsidR="00430637" w:rsidRPr="00E93627" w:rsidRDefault="00647E5C" w:rsidP="00BC31E7">
            <w:pPr>
              <w:rPr>
                <w:i/>
                <w:iCs/>
                <w:sz w:val="14"/>
                <w:szCs w:val="14"/>
              </w:rPr>
            </w:pPr>
            <w:r>
              <w:rPr>
                <w:i/>
                <w:iCs/>
                <w:sz w:val="14"/>
                <w:szCs w:val="14"/>
              </w:rPr>
              <w:t>49.1</w:t>
            </w:r>
          </w:p>
        </w:tc>
        <w:tc>
          <w:tcPr>
            <w:tcW w:w="304" w:type="pct"/>
            <w:shd w:val="clear" w:color="auto" w:fill="D9D9D9" w:themeFill="background1" w:themeFillShade="D9"/>
          </w:tcPr>
          <w:p w14:paraId="4D7CDE68" w14:textId="6C3D7BA0" w:rsidR="00430637" w:rsidRPr="00E93627" w:rsidRDefault="00647E5C" w:rsidP="00BC31E7">
            <w:pPr>
              <w:rPr>
                <w:i/>
                <w:iCs/>
                <w:sz w:val="14"/>
                <w:szCs w:val="14"/>
              </w:rPr>
            </w:pPr>
            <w:r>
              <w:rPr>
                <w:i/>
                <w:iCs/>
                <w:sz w:val="14"/>
                <w:szCs w:val="14"/>
              </w:rPr>
              <w:t>56.4</w:t>
            </w:r>
          </w:p>
        </w:tc>
        <w:tc>
          <w:tcPr>
            <w:tcW w:w="136" w:type="pct"/>
          </w:tcPr>
          <w:p w14:paraId="0905B642" w14:textId="77777777" w:rsidR="00430637" w:rsidRPr="00E93627" w:rsidRDefault="00430637" w:rsidP="00BC31E7">
            <w:pPr>
              <w:rPr>
                <w:sz w:val="14"/>
                <w:szCs w:val="14"/>
              </w:rPr>
            </w:pPr>
          </w:p>
        </w:tc>
        <w:tc>
          <w:tcPr>
            <w:tcW w:w="302" w:type="pct"/>
          </w:tcPr>
          <w:p w14:paraId="22AE2BFA" w14:textId="77777777" w:rsidR="00430637" w:rsidRPr="00E93627" w:rsidRDefault="00430637" w:rsidP="00BC31E7">
            <w:pPr>
              <w:rPr>
                <w:sz w:val="14"/>
                <w:szCs w:val="14"/>
              </w:rPr>
            </w:pPr>
          </w:p>
        </w:tc>
        <w:tc>
          <w:tcPr>
            <w:tcW w:w="285" w:type="pct"/>
          </w:tcPr>
          <w:p w14:paraId="649F3426" w14:textId="77777777" w:rsidR="00430637" w:rsidRPr="00E93627" w:rsidRDefault="00430637" w:rsidP="00BC31E7">
            <w:pPr>
              <w:rPr>
                <w:sz w:val="14"/>
                <w:szCs w:val="14"/>
              </w:rPr>
            </w:pPr>
          </w:p>
        </w:tc>
      </w:tr>
      <w:tr w:rsidR="00430637" w:rsidRPr="00AD151E" w14:paraId="022ECC4F" w14:textId="77777777" w:rsidTr="00430637">
        <w:trPr>
          <w:trHeight w:val="237"/>
        </w:trPr>
        <w:tc>
          <w:tcPr>
            <w:tcW w:w="1503" w:type="pct"/>
          </w:tcPr>
          <w:p w14:paraId="1C42ADC8" w14:textId="1C44A3FD" w:rsidR="00430637" w:rsidRPr="00E93627" w:rsidRDefault="00430637" w:rsidP="00BC31E7">
            <w:pPr>
              <w:rPr>
                <w:sz w:val="14"/>
                <w:szCs w:val="14"/>
              </w:rPr>
            </w:pPr>
            <w:r w:rsidRPr="00E93627">
              <w:rPr>
                <w:sz w:val="14"/>
                <w:szCs w:val="14"/>
              </w:rPr>
              <w:t>G</w:t>
            </w:r>
            <w:r w:rsidR="00647E5C">
              <w:rPr>
                <w:sz w:val="14"/>
                <w:szCs w:val="14"/>
              </w:rPr>
              <w:t>FT</w:t>
            </w:r>
            <w:r w:rsidRPr="00E93627">
              <w:rPr>
                <w:sz w:val="14"/>
                <w:szCs w:val="14"/>
              </w:rPr>
              <w:t>+Swill+Koffiedrab per bezet bed</w:t>
            </w:r>
          </w:p>
        </w:tc>
        <w:tc>
          <w:tcPr>
            <w:tcW w:w="284" w:type="pct"/>
          </w:tcPr>
          <w:p w14:paraId="45118B34" w14:textId="34482E27" w:rsidR="00430637" w:rsidRPr="00E93627" w:rsidRDefault="00430637" w:rsidP="00BC31E7">
            <w:pPr>
              <w:rPr>
                <w:sz w:val="14"/>
                <w:szCs w:val="14"/>
              </w:rPr>
            </w:pPr>
            <w:r>
              <w:rPr>
                <w:sz w:val="14"/>
                <w:szCs w:val="14"/>
              </w:rPr>
              <w:t>…</w:t>
            </w:r>
          </w:p>
        </w:tc>
        <w:tc>
          <w:tcPr>
            <w:tcW w:w="272" w:type="pct"/>
          </w:tcPr>
          <w:p w14:paraId="379A873D" w14:textId="77777777" w:rsidR="00430637" w:rsidRDefault="00430637" w:rsidP="00BC31E7">
            <w:pPr>
              <w:rPr>
                <w:sz w:val="14"/>
                <w:szCs w:val="14"/>
              </w:rPr>
            </w:pPr>
          </w:p>
        </w:tc>
        <w:tc>
          <w:tcPr>
            <w:tcW w:w="272" w:type="pct"/>
          </w:tcPr>
          <w:p w14:paraId="0E56D259" w14:textId="3B61F255" w:rsidR="00430637" w:rsidRPr="00E93627" w:rsidRDefault="00430637" w:rsidP="00BC31E7">
            <w:pPr>
              <w:rPr>
                <w:sz w:val="14"/>
                <w:szCs w:val="14"/>
              </w:rPr>
            </w:pPr>
            <w:r>
              <w:rPr>
                <w:sz w:val="14"/>
                <w:szCs w:val="14"/>
              </w:rPr>
              <w:t>…</w:t>
            </w:r>
          </w:p>
        </w:tc>
        <w:tc>
          <w:tcPr>
            <w:tcW w:w="272" w:type="pct"/>
          </w:tcPr>
          <w:p w14:paraId="33D058E7" w14:textId="321E3A8D" w:rsidR="00430637" w:rsidRPr="00E93627" w:rsidRDefault="00430637" w:rsidP="00BC31E7">
            <w:pPr>
              <w:rPr>
                <w:sz w:val="14"/>
                <w:szCs w:val="14"/>
              </w:rPr>
            </w:pPr>
            <w:r>
              <w:rPr>
                <w:sz w:val="14"/>
                <w:szCs w:val="14"/>
              </w:rPr>
              <w:t>…</w:t>
            </w:r>
          </w:p>
        </w:tc>
        <w:tc>
          <w:tcPr>
            <w:tcW w:w="272" w:type="pct"/>
          </w:tcPr>
          <w:p w14:paraId="5AEF7513" w14:textId="5BF58B6F" w:rsidR="00430637" w:rsidRPr="00E93627" w:rsidRDefault="00430637" w:rsidP="00BC31E7">
            <w:pPr>
              <w:rPr>
                <w:sz w:val="14"/>
                <w:szCs w:val="14"/>
              </w:rPr>
            </w:pPr>
            <w:r>
              <w:rPr>
                <w:sz w:val="14"/>
                <w:szCs w:val="14"/>
              </w:rPr>
              <w:t>…</w:t>
            </w:r>
          </w:p>
        </w:tc>
        <w:tc>
          <w:tcPr>
            <w:tcW w:w="184" w:type="pct"/>
          </w:tcPr>
          <w:p w14:paraId="2F6B4DF8" w14:textId="77777777" w:rsidR="00430637" w:rsidRPr="00E93627" w:rsidRDefault="00430637" w:rsidP="00BC31E7">
            <w:pPr>
              <w:rPr>
                <w:sz w:val="14"/>
                <w:szCs w:val="14"/>
              </w:rPr>
            </w:pPr>
          </w:p>
        </w:tc>
        <w:tc>
          <w:tcPr>
            <w:tcW w:w="304" w:type="pct"/>
            <w:shd w:val="clear" w:color="auto" w:fill="D9D9D9" w:themeFill="background1" w:themeFillShade="D9"/>
          </w:tcPr>
          <w:p w14:paraId="429AE46E" w14:textId="53C8A1D6" w:rsidR="00430637" w:rsidRPr="00AD2F27" w:rsidRDefault="00AD2F27" w:rsidP="00BC31E7">
            <w:pPr>
              <w:rPr>
                <w:i/>
                <w:iCs/>
                <w:sz w:val="14"/>
                <w:szCs w:val="14"/>
              </w:rPr>
            </w:pPr>
            <w:r w:rsidRPr="00AD2F27">
              <w:rPr>
                <w:i/>
                <w:iCs/>
                <w:sz w:val="14"/>
                <w:szCs w:val="14"/>
              </w:rPr>
              <w:t>66.3</w:t>
            </w:r>
          </w:p>
        </w:tc>
        <w:tc>
          <w:tcPr>
            <w:tcW w:w="305" w:type="pct"/>
            <w:shd w:val="clear" w:color="auto" w:fill="D9D9D9" w:themeFill="background1" w:themeFillShade="D9"/>
          </w:tcPr>
          <w:p w14:paraId="4B3A38C9" w14:textId="70401080" w:rsidR="00430637" w:rsidRPr="00E93627" w:rsidRDefault="00647E5C" w:rsidP="00BC31E7">
            <w:pPr>
              <w:rPr>
                <w:i/>
                <w:iCs/>
                <w:sz w:val="14"/>
                <w:szCs w:val="14"/>
              </w:rPr>
            </w:pPr>
            <w:r>
              <w:rPr>
                <w:i/>
                <w:iCs/>
                <w:sz w:val="14"/>
                <w:szCs w:val="14"/>
              </w:rPr>
              <w:t>3.94</w:t>
            </w:r>
          </w:p>
        </w:tc>
        <w:tc>
          <w:tcPr>
            <w:tcW w:w="305" w:type="pct"/>
            <w:shd w:val="clear" w:color="auto" w:fill="D9D9D9" w:themeFill="background1" w:themeFillShade="D9"/>
          </w:tcPr>
          <w:p w14:paraId="13A15548" w14:textId="6A23DCAC" w:rsidR="00430637" w:rsidRPr="00E93627" w:rsidRDefault="00647E5C" w:rsidP="00BC31E7">
            <w:pPr>
              <w:rPr>
                <w:i/>
                <w:iCs/>
                <w:sz w:val="14"/>
                <w:szCs w:val="14"/>
              </w:rPr>
            </w:pPr>
            <w:r>
              <w:rPr>
                <w:i/>
                <w:iCs/>
                <w:sz w:val="14"/>
                <w:szCs w:val="14"/>
              </w:rPr>
              <w:t>10</w:t>
            </w:r>
          </w:p>
        </w:tc>
        <w:tc>
          <w:tcPr>
            <w:tcW w:w="304" w:type="pct"/>
            <w:shd w:val="clear" w:color="auto" w:fill="D9D9D9" w:themeFill="background1" w:themeFillShade="D9"/>
          </w:tcPr>
          <w:p w14:paraId="2F5171F7" w14:textId="36C9D3B5" w:rsidR="00430637" w:rsidRPr="00E93627" w:rsidRDefault="00647E5C" w:rsidP="00BC31E7">
            <w:pPr>
              <w:rPr>
                <w:i/>
                <w:iCs/>
                <w:sz w:val="14"/>
                <w:szCs w:val="14"/>
              </w:rPr>
            </w:pPr>
            <w:r>
              <w:rPr>
                <w:i/>
                <w:iCs/>
                <w:sz w:val="14"/>
                <w:szCs w:val="14"/>
              </w:rPr>
              <w:t>46.7</w:t>
            </w:r>
          </w:p>
        </w:tc>
        <w:tc>
          <w:tcPr>
            <w:tcW w:w="136" w:type="pct"/>
          </w:tcPr>
          <w:p w14:paraId="628DDD28" w14:textId="77777777" w:rsidR="00430637" w:rsidRPr="00E93627" w:rsidRDefault="00430637" w:rsidP="00BC31E7">
            <w:pPr>
              <w:rPr>
                <w:sz w:val="14"/>
                <w:szCs w:val="14"/>
              </w:rPr>
            </w:pPr>
          </w:p>
        </w:tc>
        <w:tc>
          <w:tcPr>
            <w:tcW w:w="302" w:type="pct"/>
          </w:tcPr>
          <w:p w14:paraId="776A2BDB" w14:textId="77777777" w:rsidR="00430637" w:rsidRPr="00E93627" w:rsidRDefault="00430637" w:rsidP="00BC31E7">
            <w:pPr>
              <w:rPr>
                <w:sz w:val="14"/>
                <w:szCs w:val="14"/>
              </w:rPr>
            </w:pPr>
          </w:p>
        </w:tc>
        <w:tc>
          <w:tcPr>
            <w:tcW w:w="285" w:type="pct"/>
          </w:tcPr>
          <w:p w14:paraId="3F217914" w14:textId="77777777" w:rsidR="00430637" w:rsidRPr="00E93627" w:rsidRDefault="00430637" w:rsidP="00BC31E7">
            <w:pPr>
              <w:rPr>
                <w:sz w:val="14"/>
                <w:szCs w:val="14"/>
              </w:rPr>
            </w:pPr>
          </w:p>
        </w:tc>
      </w:tr>
      <w:tr w:rsidR="00430637" w:rsidRPr="00AD151E" w14:paraId="3401F045" w14:textId="4FAD8B14" w:rsidTr="00430637">
        <w:trPr>
          <w:trHeight w:val="237"/>
        </w:trPr>
        <w:tc>
          <w:tcPr>
            <w:tcW w:w="1503" w:type="pct"/>
          </w:tcPr>
          <w:p w14:paraId="26D43BC5" w14:textId="0784B5B3" w:rsidR="00430637" w:rsidRPr="00E93627" w:rsidRDefault="00430637" w:rsidP="00BC31E7">
            <w:pPr>
              <w:rPr>
                <w:sz w:val="14"/>
                <w:szCs w:val="14"/>
              </w:rPr>
            </w:pPr>
            <w:r w:rsidRPr="00E93627">
              <w:rPr>
                <w:sz w:val="14"/>
                <w:szCs w:val="14"/>
              </w:rPr>
              <w:t>Specifiek ziekenhuisafval per bezet bed</w:t>
            </w:r>
          </w:p>
        </w:tc>
        <w:tc>
          <w:tcPr>
            <w:tcW w:w="284" w:type="pct"/>
          </w:tcPr>
          <w:p w14:paraId="3705CB1C" w14:textId="4669A499" w:rsidR="00430637" w:rsidRPr="00E93627" w:rsidRDefault="00430637" w:rsidP="00BC31E7">
            <w:pPr>
              <w:rPr>
                <w:sz w:val="14"/>
                <w:szCs w:val="14"/>
              </w:rPr>
            </w:pPr>
            <w:r>
              <w:rPr>
                <w:sz w:val="14"/>
                <w:szCs w:val="14"/>
              </w:rPr>
              <w:t>…</w:t>
            </w:r>
          </w:p>
        </w:tc>
        <w:tc>
          <w:tcPr>
            <w:tcW w:w="272" w:type="pct"/>
          </w:tcPr>
          <w:p w14:paraId="22EA9E05" w14:textId="77777777" w:rsidR="00430637" w:rsidRDefault="00430637" w:rsidP="00BC31E7">
            <w:pPr>
              <w:rPr>
                <w:sz w:val="14"/>
                <w:szCs w:val="14"/>
              </w:rPr>
            </w:pPr>
          </w:p>
        </w:tc>
        <w:tc>
          <w:tcPr>
            <w:tcW w:w="272" w:type="pct"/>
          </w:tcPr>
          <w:p w14:paraId="1C51D472" w14:textId="7758C0D5" w:rsidR="00430637" w:rsidRPr="00E93627" w:rsidRDefault="00430637" w:rsidP="00BC31E7">
            <w:pPr>
              <w:rPr>
                <w:sz w:val="14"/>
                <w:szCs w:val="14"/>
              </w:rPr>
            </w:pPr>
            <w:r>
              <w:rPr>
                <w:sz w:val="14"/>
                <w:szCs w:val="14"/>
              </w:rPr>
              <w:t>…</w:t>
            </w:r>
          </w:p>
        </w:tc>
        <w:tc>
          <w:tcPr>
            <w:tcW w:w="272" w:type="pct"/>
          </w:tcPr>
          <w:p w14:paraId="514FBBE7" w14:textId="35AD04D2" w:rsidR="00430637" w:rsidRPr="00E93627" w:rsidRDefault="00430637" w:rsidP="00BC31E7">
            <w:pPr>
              <w:rPr>
                <w:sz w:val="14"/>
                <w:szCs w:val="14"/>
              </w:rPr>
            </w:pPr>
            <w:r>
              <w:rPr>
                <w:sz w:val="14"/>
                <w:szCs w:val="14"/>
              </w:rPr>
              <w:t>…</w:t>
            </w:r>
          </w:p>
        </w:tc>
        <w:tc>
          <w:tcPr>
            <w:tcW w:w="272" w:type="pct"/>
          </w:tcPr>
          <w:p w14:paraId="49FD2439" w14:textId="220FB539" w:rsidR="00430637" w:rsidRPr="00E93627" w:rsidRDefault="00430637" w:rsidP="00BC31E7">
            <w:pPr>
              <w:rPr>
                <w:sz w:val="14"/>
                <w:szCs w:val="14"/>
              </w:rPr>
            </w:pPr>
            <w:r>
              <w:rPr>
                <w:sz w:val="14"/>
                <w:szCs w:val="14"/>
              </w:rPr>
              <w:t>…</w:t>
            </w:r>
          </w:p>
        </w:tc>
        <w:tc>
          <w:tcPr>
            <w:tcW w:w="184" w:type="pct"/>
          </w:tcPr>
          <w:p w14:paraId="7F7B853C" w14:textId="60697D6A" w:rsidR="00430637" w:rsidRPr="00E93627" w:rsidRDefault="00430637" w:rsidP="00BC31E7">
            <w:pPr>
              <w:rPr>
                <w:sz w:val="14"/>
                <w:szCs w:val="14"/>
              </w:rPr>
            </w:pPr>
          </w:p>
        </w:tc>
        <w:tc>
          <w:tcPr>
            <w:tcW w:w="304" w:type="pct"/>
            <w:shd w:val="clear" w:color="auto" w:fill="D9D9D9" w:themeFill="background1" w:themeFillShade="D9"/>
          </w:tcPr>
          <w:p w14:paraId="345FE6F4" w14:textId="6C48BB34" w:rsidR="00430637" w:rsidRPr="00E93627" w:rsidRDefault="00C51082" w:rsidP="00BC31E7">
            <w:pPr>
              <w:rPr>
                <w:i/>
                <w:iCs/>
                <w:sz w:val="14"/>
                <w:szCs w:val="14"/>
              </w:rPr>
            </w:pPr>
            <w:r>
              <w:rPr>
                <w:i/>
                <w:iCs/>
                <w:sz w:val="14"/>
                <w:szCs w:val="14"/>
              </w:rPr>
              <w:t>206</w:t>
            </w:r>
          </w:p>
        </w:tc>
        <w:tc>
          <w:tcPr>
            <w:tcW w:w="305" w:type="pct"/>
            <w:shd w:val="clear" w:color="auto" w:fill="D9D9D9" w:themeFill="background1" w:themeFillShade="D9"/>
          </w:tcPr>
          <w:p w14:paraId="64A78A67" w14:textId="4ABD047B" w:rsidR="00430637" w:rsidRPr="00E93627" w:rsidRDefault="00647E5C" w:rsidP="00BC31E7">
            <w:pPr>
              <w:rPr>
                <w:i/>
                <w:iCs/>
                <w:sz w:val="14"/>
                <w:szCs w:val="14"/>
              </w:rPr>
            </w:pPr>
            <w:r>
              <w:rPr>
                <w:i/>
                <w:iCs/>
                <w:sz w:val="14"/>
                <w:szCs w:val="14"/>
              </w:rPr>
              <w:t>2.03</w:t>
            </w:r>
          </w:p>
        </w:tc>
        <w:tc>
          <w:tcPr>
            <w:tcW w:w="305" w:type="pct"/>
            <w:shd w:val="clear" w:color="auto" w:fill="D9D9D9" w:themeFill="background1" w:themeFillShade="D9"/>
          </w:tcPr>
          <w:p w14:paraId="09976543" w14:textId="20B68DA4" w:rsidR="00430637" w:rsidRPr="00E93627" w:rsidRDefault="00647E5C" w:rsidP="00BC31E7">
            <w:pPr>
              <w:rPr>
                <w:i/>
                <w:iCs/>
                <w:sz w:val="14"/>
                <w:szCs w:val="14"/>
              </w:rPr>
            </w:pPr>
            <w:r>
              <w:rPr>
                <w:i/>
                <w:iCs/>
                <w:sz w:val="14"/>
                <w:szCs w:val="14"/>
              </w:rPr>
              <w:t>0.22</w:t>
            </w:r>
          </w:p>
        </w:tc>
        <w:tc>
          <w:tcPr>
            <w:tcW w:w="304" w:type="pct"/>
            <w:shd w:val="clear" w:color="auto" w:fill="D9D9D9" w:themeFill="background1" w:themeFillShade="D9"/>
          </w:tcPr>
          <w:p w14:paraId="017C6BD2" w14:textId="216E207E" w:rsidR="00430637" w:rsidRPr="00E93627" w:rsidRDefault="00647E5C" w:rsidP="00BC31E7">
            <w:pPr>
              <w:rPr>
                <w:i/>
                <w:iCs/>
                <w:sz w:val="14"/>
                <w:szCs w:val="14"/>
              </w:rPr>
            </w:pPr>
            <w:r>
              <w:rPr>
                <w:i/>
                <w:iCs/>
                <w:sz w:val="14"/>
                <w:szCs w:val="14"/>
              </w:rPr>
              <w:t>1.43</w:t>
            </w:r>
          </w:p>
        </w:tc>
        <w:tc>
          <w:tcPr>
            <w:tcW w:w="136" w:type="pct"/>
          </w:tcPr>
          <w:p w14:paraId="5DF0B168" w14:textId="77777777" w:rsidR="00430637" w:rsidRPr="00E93627" w:rsidRDefault="00430637" w:rsidP="00BC31E7">
            <w:pPr>
              <w:rPr>
                <w:sz w:val="14"/>
                <w:szCs w:val="14"/>
              </w:rPr>
            </w:pPr>
          </w:p>
        </w:tc>
        <w:tc>
          <w:tcPr>
            <w:tcW w:w="302" w:type="pct"/>
          </w:tcPr>
          <w:p w14:paraId="4FA7E26F" w14:textId="77777777" w:rsidR="00430637" w:rsidRPr="00E93627" w:rsidRDefault="00430637" w:rsidP="00BC31E7">
            <w:pPr>
              <w:rPr>
                <w:sz w:val="14"/>
                <w:szCs w:val="14"/>
              </w:rPr>
            </w:pPr>
          </w:p>
        </w:tc>
        <w:tc>
          <w:tcPr>
            <w:tcW w:w="285" w:type="pct"/>
          </w:tcPr>
          <w:p w14:paraId="4FBD709B" w14:textId="77777777" w:rsidR="00430637" w:rsidRPr="00E93627" w:rsidRDefault="00430637" w:rsidP="00BC31E7">
            <w:pPr>
              <w:rPr>
                <w:sz w:val="14"/>
                <w:szCs w:val="14"/>
              </w:rPr>
            </w:pPr>
          </w:p>
        </w:tc>
      </w:tr>
      <w:tr w:rsidR="00430637" w:rsidRPr="00AD151E" w14:paraId="551EF921" w14:textId="6A707E6E" w:rsidTr="00430637">
        <w:trPr>
          <w:trHeight w:val="237"/>
        </w:trPr>
        <w:tc>
          <w:tcPr>
            <w:tcW w:w="1503" w:type="pct"/>
          </w:tcPr>
          <w:p w14:paraId="3ADBF9E2" w14:textId="6A8DFD7B" w:rsidR="00430637" w:rsidRPr="00E93627" w:rsidRDefault="00430637" w:rsidP="00BC31E7">
            <w:pPr>
              <w:rPr>
                <w:sz w:val="14"/>
                <w:szCs w:val="14"/>
              </w:rPr>
            </w:pPr>
            <w:r w:rsidRPr="00E93627">
              <w:rPr>
                <w:sz w:val="14"/>
                <w:szCs w:val="14"/>
              </w:rPr>
              <w:t>Eigen kengetal 1</w:t>
            </w:r>
          </w:p>
        </w:tc>
        <w:tc>
          <w:tcPr>
            <w:tcW w:w="284" w:type="pct"/>
          </w:tcPr>
          <w:p w14:paraId="240E3290" w14:textId="20ABE2F6" w:rsidR="00430637" w:rsidRPr="00E93627" w:rsidRDefault="00430637" w:rsidP="00BC31E7">
            <w:pPr>
              <w:rPr>
                <w:sz w:val="14"/>
                <w:szCs w:val="14"/>
              </w:rPr>
            </w:pPr>
            <w:r>
              <w:rPr>
                <w:sz w:val="14"/>
                <w:szCs w:val="14"/>
              </w:rPr>
              <w:t>…</w:t>
            </w:r>
          </w:p>
        </w:tc>
        <w:tc>
          <w:tcPr>
            <w:tcW w:w="272" w:type="pct"/>
          </w:tcPr>
          <w:p w14:paraId="18F3B10A" w14:textId="77777777" w:rsidR="00430637" w:rsidRDefault="00430637" w:rsidP="00BC31E7">
            <w:pPr>
              <w:rPr>
                <w:sz w:val="14"/>
                <w:szCs w:val="14"/>
              </w:rPr>
            </w:pPr>
          </w:p>
        </w:tc>
        <w:tc>
          <w:tcPr>
            <w:tcW w:w="272" w:type="pct"/>
          </w:tcPr>
          <w:p w14:paraId="5520C161" w14:textId="4A361C97" w:rsidR="00430637" w:rsidRPr="00E93627" w:rsidRDefault="00430637" w:rsidP="00BC31E7">
            <w:pPr>
              <w:rPr>
                <w:sz w:val="14"/>
                <w:szCs w:val="14"/>
              </w:rPr>
            </w:pPr>
            <w:r>
              <w:rPr>
                <w:sz w:val="14"/>
                <w:szCs w:val="14"/>
              </w:rPr>
              <w:t>…</w:t>
            </w:r>
          </w:p>
        </w:tc>
        <w:tc>
          <w:tcPr>
            <w:tcW w:w="272" w:type="pct"/>
          </w:tcPr>
          <w:p w14:paraId="6892F1A0" w14:textId="6AF88C01" w:rsidR="00430637" w:rsidRPr="00E93627" w:rsidRDefault="00430637" w:rsidP="00BC31E7">
            <w:pPr>
              <w:rPr>
                <w:sz w:val="14"/>
                <w:szCs w:val="14"/>
              </w:rPr>
            </w:pPr>
            <w:r>
              <w:rPr>
                <w:sz w:val="14"/>
                <w:szCs w:val="14"/>
              </w:rPr>
              <w:t>…</w:t>
            </w:r>
          </w:p>
        </w:tc>
        <w:tc>
          <w:tcPr>
            <w:tcW w:w="272" w:type="pct"/>
          </w:tcPr>
          <w:p w14:paraId="2E39FCE6" w14:textId="7538BDBA" w:rsidR="00430637" w:rsidRPr="00E93627" w:rsidRDefault="00430637" w:rsidP="00BC31E7">
            <w:pPr>
              <w:rPr>
                <w:sz w:val="14"/>
                <w:szCs w:val="14"/>
              </w:rPr>
            </w:pPr>
            <w:r>
              <w:rPr>
                <w:sz w:val="14"/>
                <w:szCs w:val="14"/>
              </w:rPr>
              <w:t>…</w:t>
            </w:r>
          </w:p>
        </w:tc>
        <w:tc>
          <w:tcPr>
            <w:tcW w:w="184" w:type="pct"/>
          </w:tcPr>
          <w:p w14:paraId="63BB0F20" w14:textId="502ECB4C" w:rsidR="00430637" w:rsidRPr="00E93627" w:rsidRDefault="00430637" w:rsidP="00BC31E7">
            <w:pPr>
              <w:rPr>
                <w:sz w:val="14"/>
                <w:szCs w:val="14"/>
              </w:rPr>
            </w:pPr>
          </w:p>
        </w:tc>
        <w:tc>
          <w:tcPr>
            <w:tcW w:w="304" w:type="pct"/>
            <w:shd w:val="clear" w:color="auto" w:fill="D9D9D9" w:themeFill="background1" w:themeFillShade="D9"/>
          </w:tcPr>
          <w:p w14:paraId="62598247" w14:textId="77777777" w:rsidR="00430637" w:rsidRPr="00E93627" w:rsidRDefault="00430637" w:rsidP="00BC31E7">
            <w:pPr>
              <w:rPr>
                <w:i/>
                <w:iCs/>
                <w:sz w:val="14"/>
                <w:szCs w:val="14"/>
              </w:rPr>
            </w:pPr>
          </w:p>
        </w:tc>
        <w:tc>
          <w:tcPr>
            <w:tcW w:w="305" w:type="pct"/>
            <w:shd w:val="clear" w:color="auto" w:fill="D9D9D9" w:themeFill="background1" w:themeFillShade="D9"/>
          </w:tcPr>
          <w:p w14:paraId="70338532" w14:textId="77777777" w:rsidR="00430637" w:rsidRPr="00E93627" w:rsidRDefault="00430637" w:rsidP="00BC31E7">
            <w:pPr>
              <w:rPr>
                <w:i/>
                <w:iCs/>
                <w:sz w:val="14"/>
                <w:szCs w:val="14"/>
              </w:rPr>
            </w:pPr>
          </w:p>
        </w:tc>
        <w:tc>
          <w:tcPr>
            <w:tcW w:w="305" w:type="pct"/>
            <w:shd w:val="clear" w:color="auto" w:fill="D9D9D9" w:themeFill="background1" w:themeFillShade="D9"/>
          </w:tcPr>
          <w:p w14:paraId="2CE03C5C" w14:textId="77777777" w:rsidR="00430637" w:rsidRPr="00E93627" w:rsidRDefault="00430637" w:rsidP="00BC31E7">
            <w:pPr>
              <w:rPr>
                <w:i/>
                <w:iCs/>
                <w:sz w:val="14"/>
                <w:szCs w:val="14"/>
              </w:rPr>
            </w:pPr>
          </w:p>
        </w:tc>
        <w:tc>
          <w:tcPr>
            <w:tcW w:w="304" w:type="pct"/>
            <w:shd w:val="clear" w:color="auto" w:fill="D9D9D9" w:themeFill="background1" w:themeFillShade="D9"/>
          </w:tcPr>
          <w:p w14:paraId="00F1B12D" w14:textId="77777777" w:rsidR="00430637" w:rsidRPr="00E93627" w:rsidRDefault="00430637" w:rsidP="00BC31E7">
            <w:pPr>
              <w:rPr>
                <w:i/>
                <w:iCs/>
                <w:sz w:val="14"/>
                <w:szCs w:val="14"/>
              </w:rPr>
            </w:pPr>
          </w:p>
        </w:tc>
        <w:tc>
          <w:tcPr>
            <w:tcW w:w="136" w:type="pct"/>
          </w:tcPr>
          <w:p w14:paraId="5CE3BBAA" w14:textId="77777777" w:rsidR="00430637" w:rsidRPr="00E93627" w:rsidRDefault="00430637" w:rsidP="00BC31E7">
            <w:pPr>
              <w:rPr>
                <w:sz w:val="14"/>
                <w:szCs w:val="14"/>
              </w:rPr>
            </w:pPr>
          </w:p>
        </w:tc>
        <w:tc>
          <w:tcPr>
            <w:tcW w:w="302" w:type="pct"/>
          </w:tcPr>
          <w:p w14:paraId="721E7048" w14:textId="77777777" w:rsidR="00430637" w:rsidRPr="00E93627" w:rsidRDefault="00430637" w:rsidP="00BC31E7">
            <w:pPr>
              <w:rPr>
                <w:sz w:val="14"/>
                <w:szCs w:val="14"/>
              </w:rPr>
            </w:pPr>
          </w:p>
        </w:tc>
        <w:tc>
          <w:tcPr>
            <w:tcW w:w="285" w:type="pct"/>
          </w:tcPr>
          <w:p w14:paraId="78AF3366" w14:textId="77777777" w:rsidR="00430637" w:rsidRPr="00E93627" w:rsidRDefault="00430637" w:rsidP="00BC31E7">
            <w:pPr>
              <w:rPr>
                <w:sz w:val="14"/>
                <w:szCs w:val="14"/>
              </w:rPr>
            </w:pPr>
          </w:p>
        </w:tc>
      </w:tr>
      <w:tr w:rsidR="00430637" w:rsidRPr="00AD151E" w14:paraId="133B7060" w14:textId="14317E6D" w:rsidTr="00430637">
        <w:trPr>
          <w:trHeight w:val="237"/>
        </w:trPr>
        <w:tc>
          <w:tcPr>
            <w:tcW w:w="1503" w:type="pct"/>
          </w:tcPr>
          <w:p w14:paraId="2A08471C" w14:textId="64424201" w:rsidR="00430637" w:rsidRPr="00E93627" w:rsidRDefault="00430637" w:rsidP="00BC31E7">
            <w:pPr>
              <w:rPr>
                <w:sz w:val="14"/>
                <w:szCs w:val="14"/>
              </w:rPr>
            </w:pPr>
            <w:r w:rsidRPr="00E93627">
              <w:rPr>
                <w:sz w:val="14"/>
                <w:szCs w:val="14"/>
              </w:rPr>
              <w:t>Eigen kengetal 2</w:t>
            </w:r>
          </w:p>
        </w:tc>
        <w:tc>
          <w:tcPr>
            <w:tcW w:w="284" w:type="pct"/>
          </w:tcPr>
          <w:p w14:paraId="1A9CB931" w14:textId="199EB929" w:rsidR="00430637" w:rsidRPr="00E93627" w:rsidRDefault="00430637" w:rsidP="00BC31E7">
            <w:pPr>
              <w:rPr>
                <w:sz w:val="14"/>
                <w:szCs w:val="14"/>
              </w:rPr>
            </w:pPr>
            <w:r>
              <w:rPr>
                <w:sz w:val="14"/>
                <w:szCs w:val="14"/>
              </w:rPr>
              <w:t>…</w:t>
            </w:r>
          </w:p>
        </w:tc>
        <w:tc>
          <w:tcPr>
            <w:tcW w:w="272" w:type="pct"/>
          </w:tcPr>
          <w:p w14:paraId="79451CF0" w14:textId="77777777" w:rsidR="00430637" w:rsidRDefault="00430637" w:rsidP="00BC31E7">
            <w:pPr>
              <w:rPr>
                <w:sz w:val="14"/>
                <w:szCs w:val="14"/>
              </w:rPr>
            </w:pPr>
          </w:p>
        </w:tc>
        <w:tc>
          <w:tcPr>
            <w:tcW w:w="272" w:type="pct"/>
          </w:tcPr>
          <w:p w14:paraId="691D4F16" w14:textId="3103C90F" w:rsidR="00430637" w:rsidRPr="00E93627" w:rsidRDefault="00430637" w:rsidP="00BC31E7">
            <w:pPr>
              <w:rPr>
                <w:sz w:val="14"/>
                <w:szCs w:val="14"/>
              </w:rPr>
            </w:pPr>
            <w:r>
              <w:rPr>
                <w:sz w:val="14"/>
                <w:szCs w:val="14"/>
              </w:rPr>
              <w:t>…</w:t>
            </w:r>
          </w:p>
        </w:tc>
        <w:tc>
          <w:tcPr>
            <w:tcW w:w="272" w:type="pct"/>
          </w:tcPr>
          <w:p w14:paraId="7188954A" w14:textId="2DFB6B5F" w:rsidR="00430637" w:rsidRPr="00E93627" w:rsidRDefault="00430637" w:rsidP="00BC31E7">
            <w:pPr>
              <w:rPr>
                <w:sz w:val="14"/>
                <w:szCs w:val="14"/>
              </w:rPr>
            </w:pPr>
            <w:r>
              <w:rPr>
                <w:sz w:val="14"/>
                <w:szCs w:val="14"/>
              </w:rPr>
              <w:t>…</w:t>
            </w:r>
          </w:p>
        </w:tc>
        <w:tc>
          <w:tcPr>
            <w:tcW w:w="272" w:type="pct"/>
          </w:tcPr>
          <w:p w14:paraId="69E2C54C" w14:textId="2A63A91D" w:rsidR="00430637" w:rsidRPr="00E93627" w:rsidRDefault="00430637" w:rsidP="00BC31E7">
            <w:pPr>
              <w:rPr>
                <w:sz w:val="14"/>
                <w:szCs w:val="14"/>
              </w:rPr>
            </w:pPr>
            <w:r>
              <w:rPr>
                <w:sz w:val="14"/>
                <w:szCs w:val="14"/>
              </w:rPr>
              <w:t>…</w:t>
            </w:r>
          </w:p>
        </w:tc>
        <w:tc>
          <w:tcPr>
            <w:tcW w:w="184" w:type="pct"/>
          </w:tcPr>
          <w:p w14:paraId="50B33849" w14:textId="151BE311" w:rsidR="00430637" w:rsidRPr="00E93627" w:rsidRDefault="00430637" w:rsidP="00BC31E7">
            <w:pPr>
              <w:rPr>
                <w:sz w:val="14"/>
                <w:szCs w:val="14"/>
              </w:rPr>
            </w:pPr>
          </w:p>
        </w:tc>
        <w:tc>
          <w:tcPr>
            <w:tcW w:w="304" w:type="pct"/>
            <w:shd w:val="clear" w:color="auto" w:fill="D9D9D9" w:themeFill="background1" w:themeFillShade="D9"/>
          </w:tcPr>
          <w:p w14:paraId="67D910CE" w14:textId="77777777" w:rsidR="00430637" w:rsidRPr="00E93627" w:rsidRDefault="00430637" w:rsidP="00BC31E7">
            <w:pPr>
              <w:rPr>
                <w:i/>
                <w:iCs/>
                <w:sz w:val="14"/>
                <w:szCs w:val="14"/>
              </w:rPr>
            </w:pPr>
          </w:p>
        </w:tc>
        <w:tc>
          <w:tcPr>
            <w:tcW w:w="305" w:type="pct"/>
            <w:shd w:val="clear" w:color="auto" w:fill="D9D9D9" w:themeFill="background1" w:themeFillShade="D9"/>
          </w:tcPr>
          <w:p w14:paraId="383935FC" w14:textId="77777777" w:rsidR="00430637" w:rsidRPr="00E93627" w:rsidRDefault="00430637" w:rsidP="00BC31E7">
            <w:pPr>
              <w:rPr>
                <w:i/>
                <w:iCs/>
                <w:sz w:val="14"/>
                <w:szCs w:val="14"/>
              </w:rPr>
            </w:pPr>
          </w:p>
        </w:tc>
        <w:tc>
          <w:tcPr>
            <w:tcW w:w="305" w:type="pct"/>
            <w:shd w:val="clear" w:color="auto" w:fill="D9D9D9" w:themeFill="background1" w:themeFillShade="D9"/>
          </w:tcPr>
          <w:p w14:paraId="7E593D87" w14:textId="77777777" w:rsidR="00430637" w:rsidRPr="00E93627" w:rsidRDefault="00430637" w:rsidP="00BC31E7">
            <w:pPr>
              <w:rPr>
                <w:i/>
                <w:iCs/>
                <w:sz w:val="14"/>
                <w:szCs w:val="14"/>
              </w:rPr>
            </w:pPr>
          </w:p>
        </w:tc>
        <w:tc>
          <w:tcPr>
            <w:tcW w:w="304" w:type="pct"/>
            <w:shd w:val="clear" w:color="auto" w:fill="D9D9D9" w:themeFill="background1" w:themeFillShade="D9"/>
          </w:tcPr>
          <w:p w14:paraId="1D94D5D8" w14:textId="77777777" w:rsidR="00430637" w:rsidRPr="00E93627" w:rsidRDefault="00430637" w:rsidP="00BC31E7">
            <w:pPr>
              <w:rPr>
                <w:i/>
                <w:iCs/>
                <w:sz w:val="14"/>
                <w:szCs w:val="14"/>
              </w:rPr>
            </w:pPr>
          </w:p>
        </w:tc>
        <w:tc>
          <w:tcPr>
            <w:tcW w:w="136" w:type="pct"/>
          </w:tcPr>
          <w:p w14:paraId="66AC736D" w14:textId="77777777" w:rsidR="00430637" w:rsidRPr="00E93627" w:rsidRDefault="00430637" w:rsidP="00BC31E7">
            <w:pPr>
              <w:rPr>
                <w:sz w:val="14"/>
                <w:szCs w:val="14"/>
              </w:rPr>
            </w:pPr>
          </w:p>
        </w:tc>
        <w:tc>
          <w:tcPr>
            <w:tcW w:w="302" w:type="pct"/>
          </w:tcPr>
          <w:p w14:paraId="706BDFBF" w14:textId="77777777" w:rsidR="00430637" w:rsidRPr="00E93627" w:rsidRDefault="00430637" w:rsidP="00BC31E7">
            <w:pPr>
              <w:rPr>
                <w:sz w:val="14"/>
                <w:szCs w:val="14"/>
              </w:rPr>
            </w:pPr>
          </w:p>
        </w:tc>
        <w:tc>
          <w:tcPr>
            <w:tcW w:w="285" w:type="pct"/>
          </w:tcPr>
          <w:p w14:paraId="49CBC70E" w14:textId="77777777" w:rsidR="00430637" w:rsidRPr="00E93627" w:rsidRDefault="00430637" w:rsidP="00BC31E7">
            <w:pPr>
              <w:rPr>
                <w:sz w:val="14"/>
                <w:szCs w:val="14"/>
              </w:rPr>
            </w:pPr>
          </w:p>
        </w:tc>
      </w:tr>
      <w:tr w:rsidR="00430637" w:rsidRPr="00AD151E" w14:paraId="52052F3C" w14:textId="30B29947" w:rsidTr="00430637">
        <w:trPr>
          <w:trHeight w:val="237"/>
        </w:trPr>
        <w:tc>
          <w:tcPr>
            <w:tcW w:w="1503" w:type="pct"/>
          </w:tcPr>
          <w:p w14:paraId="7222BA10" w14:textId="5CEB16E6" w:rsidR="00430637" w:rsidRPr="00E93627" w:rsidRDefault="00430637" w:rsidP="00BC31E7">
            <w:pPr>
              <w:rPr>
                <w:sz w:val="14"/>
                <w:szCs w:val="14"/>
              </w:rPr>
            </w:pPr>
            <w:r w:rsidRPr="00E93627">
              <w:rPr>
                <w:sz w:val="14"/>
                <w:szCs w:val="14"/>
              </w:rPr>
              <w:t>Eigen kengetal 3</w:t>
            </w:r>
          </w:p>
        </w:tc>
        <w:tc>
          <w:tcPr>
            <w:tcW w:w="284" w:type="pct"/>
          </w:tcPr>
          <w:p w14:paraId="3948E642" w14:textId="2688EF10" w:rsidR="00430637" w:rsidRPr="00E93627" w:rsidRDefault="00430637" w:rsidP="00BC31E7">
            <w:pPr>
              <w:rPr>
                <w:sz w:val="14"/>
                <w:szCs w:val="14"/>
              </w:rPr>
            </w:pPr>
            <w:r>
              <w:rPr>
                <w:sz w:val="14"/>
                <w:szCs w:val="14"/>
              </w:rPr>
              <w:t>…</w:t>
            </w:r>
          </w:p>
        </w:tc>
        <w:tc>
          <w:tcPr>
            <w:tcW w:w="272" w:type="pct"/>
          </w:tcPr>
          <w:p w14:paraId="57E58A57" w14:textId="77777777" w:rsidR="00430637" w:rsidRDefault="00430637" w:rsidP="00BC31E7">
            <w:pPr>
              <w:rPr>
                <w:sz w:val="14"/>
                <w:szCs w:val="14"/>
              </w:rPr>
            </w:pPr>
          </w:p>
        </w:tc>
        <w:tc>
          <w:tcPr>
            <w:tcW w:w="272" w:type="pct"/>
          </w:tcPr>
          <w:p w14:paraId="6DA213BE" w14:textId="67D0FF78" w:rsidR="00430637" w:rsidRPr="00E93627" w:rsidRDefault="00430637" w:rsidP="00BC31E7">
            <w:pPr>
              <w:rPr>
                <w:sz w:val="14"/>
                <w:szCs w:val="14"/>
              </w:rPr>
            </w:pPr>
            <w:r>
              <w:rPr>
                <w:sz w:val="14"/>
                <w:szCs w:val="14"/>
              </w:rPr>
              <w:t>…</w:t>
            </w:r>
          </w:p>
        </w:tc>
        <w:tc>
          <w:tcPr>
            <w:tcW w:w="272" w:type="pct"/>
          </w:tcPr>
          <w:p w14:paraId="3CF22357" w14:textId="657873F0" w:rsidR="00430637" w:rsidRPr="00E93627" w:rsidRDefault="00430637" w:rsidP="00BC31E7">
            <w:pPr>
              <w:rPr>
                <w:sz w:val="14"/>
                <w:szCs w:val="14"/>
              </w:rPr>
            </w:pPr>
            <w:r>
              <w:rPr>
                <w:sz w:val="14"/>
                <w:szCs w:val="14"/>
              </w:rPr>
              <w:t>…</w:t>
            </w:r>
          </w:p>
        </w:tc>
        <w:tc>
          <w:tcPr>
            <w:tcW w:w="272" w:type="pct"/>
          </w:tcPr>
          <w:p w14:paraId="72F9E1BA" w14:textId="196514D8" w:rsidR="00430637" w:rsidRPr="00E93627" w:rsidRDefault="00430637" w:rsidP="00BC31E7">
            <w:pPr>
              <w:rPr>
                <w:sz w:val="14"/>
                <w:szCs w:val="14"/>
              </w:rPr>
            </w:pPr>
            <w:r>
              <w:rPr>
                <w:sz w:val="14"/>
                <w:szCs w:val="14"/>
              </w:rPr>
              <w:t>…</w:t>
            </w:r>
          </w:p>
        </w:tc>
        <w:tc>
          <w:tcPr>
            <w:tcW w:w="184" w:type="pct"/>
          </w:tcPr>
          <w:p w14:paraId="06E1A3EC" w14:textId="2AB81492" w:rsidR="00430637" w:rsidRPr="00E93627" w:rsidRDefault="00430637" w:rsidP="00BC31E7">
            <w:pPr>
              <w:rPr>
                <w:sz w:val="14"/>
                <w:szCs w:val="14"/>
              </w:rPr>
            </w:pPr>
          </w:p>
        </w:tc>
        <w:tc>
          <w:tcPr>
            <w:tcW w:w="304" w:type="pct"/>
            <w:shd w:val="clear" w:color="auto" w:fill="D9D9D9" w:themeFill="background1" w:themeFillShade="D9"/>
          </w:tcPr>
          <w:p w14:paraId="2DD1F1DB" w14:textId="77777777" w:rsidR="00430637" w:rsidRPr="00E93627" w:rsidRDefault="00430637" w:rsidP="00BC31E7">
            <w:pPr>
              <w:rPr>
                <w:i/>
                <w:iCs/>
                <w:sz w:val="14"/>
                <w:szCs w:val="14"/>
              </w:rPr>
            </w:pPr>
          </w:p>
        </w:tc>
        <w:tc>
          <w:tcPr>
            <w:tcW w:w="305" w:type="pct"/>
            <w:shd w:val="clear" w:color="auto" w:fill="D9D9D9" w:themeFill="background1" w:themeFillShade="D9"/>
          </w:tcPr>
          <w:p w14:paraId="39A9BA44" w14:textId="77777777" w:rsidR="00430637" w:rsidRPr="00E93627" w:rsidRDefault="00430637" w:rsidP="00BC31E7">
            <w:pPr>
              <w:rPr>
                <w:i/>
                <w:iCs/>
                <w:sz w:val="14"/>
                <w:szCs w:val="14"/>
              </w:rPr>
            </w:pPr>
          </w:p>
        </w:tc>
        <w:tc>
          <w:tcPr>
            <w:tcW w:w="305" w:type="pct"/>
            <w:shd w:val="clear" w:color="auto" w:fill="D9D9D9" w:themeFill="background1" w:themeFillShade="D9"/>
          </w:tcPr>
          <w:p w14:paraId="038991B9" w14:textId="77777777" w:rsidR="00430637" w:rsidRPr="00E93627" w:rsidRDefault="00430637" w:rsidP="00BC31E7">
            <w:pPr>
              <w:rPr>
                <w:i/>
                <w:iCs/>
                <w:sz w:val="14"/>
                <w:szCs w:val="14"/>
              </w:rPr>
            </w:pPr>
          </w:p>
        </w:tc>
        <w:tc>
          <w:tcPr>
            <w:tcW w:w="304" w:type="pct"/>
            <w:shd w:val="clear" w:color="auto" w:fill="D9D9D9" w:themeFill="background1" w:themeFillShade="D9"/>
          </w:tcPr>
          <w:p w14:paraId="69BB91F5" w14:textId="77777777" w:rsidR="00430637" w:rsidRPr="00E93627" w:rsidRDefault="00430637" w:rsidP="00BC31E7">
            <w:pPr>
              <w:rPr>
                <w:i/>
                <w:iCs/>
                <w:sz w:val="14"/>
                <w:szCs w:val="14"/>
              </w:rPr>
            </w:pPr>
          </w:p>
        </w:tc>
        <w:tc>
          <w:tcPr>
            <w:tcW w:w="136" w:type="pct"/>
          </w:tcPr>
          <w:p w14:paraId="643D5B61" w14:textId="77777777" w:rsidR="00430637" w:rsidRPr="00E93627" w:rsidRDefault="00430637" w:rsidP="00BC31E7">
            <w:pPr>
              <w:rPr>
                <w:sz w:val="14"/>
                <w:szCs w:val="14"/>
              </w:rPr>
            </w:pPr>
          </w:p>
        </w:tc>
        <w:tc>
          <w:tcPr>
            <w:tcW w:w="302" w:type="pct"/>
          </w:tcPr>
          <w:p w14:paraId="5099BDF8" w14:textId="77777777" w:rsidR="00430637" w:rsidRPr="00E93627" w:rsidRDefault="00430637" w:rsidP="00BC31E7">
            <w:pPr>
              <w:rPr>
                <w:sz w:val="14"/>
                <w:szCs w:val="14"/>
              </w:rPr>
            </w:pPr>
          </w:p>
        </w:tc>
        <w:tc>
          <w:tcPr>
            <w:tcW w:w="285" w:type="pct"/>
          </w:tcPr>
          <w:p w14:paraId="4EAEFDBA" w14:textId="77777777" w:rsidR="00430637" w:rsidRPr="00E93627" w:rsidRDefault="00430637" w:rsidP="00BC31E7">
            <w:pPr>
              <w:rPr>
                <w:sz w:val="14"/>
                <w:szCs w:val="14"/>
              </w:rPr>
            </w:pPr>
          </w:p>
        </w:tc>
      </w:tr>
      <w:tr w:rsidR="00430637" w:rsidRPr="00AD151E" w14:paraId="41E12143" w14:textId="0181C032" w:rsidTr="00430637">
        <w:trPr>
          <w:trHeight w:val="246"/>
        </w:trPr>
        <w:tc>
          <w:tcPr>
            <w:tcW w:w="1503" w:type="pct"/>
          </w:tcPr>
          <w:p w14:paraId="02D05975" w14:textId="77777777" w:rsidR="00430637" w:rsidRPr="00E93627" w:rsidRDefault="00430637" w:rsidP="00BC31E7">
            <w:pPr>
              <w:rPr>
                <w:sz w:val="14"/>
                <w:szCs w:val="14"/>
              </w:rPr>
            </w:pPr>
          </w:p>
        </w:tc>
        <w:tc>
          <w:tcPr>
            <w:tcW w:w="284" w:type="pct"/>
          </w:tcPr>
          <w:p w14:paraId="0E0486A5" w14:textId="77777777" w:rsidR="00430637" w:rsidRPr="00E93627" w:rsidRDefault="00430637" w:rsidP="00BC31E7">
            <w:pPr>
              <w:rPr>
                <w:sz w:val="14"/>
                <w:szCs w:val="14"/>
              </w:rPr>
            </w:pPr>
          </w:p>
        </w:tc>
        <w:tc>
          <w:tcPr>
            <w:tcW w:w="272" w:type="pct"/>
          </w:tcPr>
          <w:p w14:paraId="13A95B83" w14:textId="77777777" w:rsidR="00430637" w:rsidRPr="00E93627" w:rsidRDefault="00430637" w:rsidP="00BC31E7">
            <w:pPr>
              <w:rPr>
                <w:sz w:val="14"/>
                <w:szCs w:val="14"/>
              </w:rPr>
            </w:pPr>
          </w:p>
        </w:tc>
        <w:tc>
          <w:tcPr>
            <w:tcW w:w="272" w:type="pct"/>
          </w:tcPr>
          <w:p w14:paraId="78D7556E" w14:textId="5F7B2E3A" w:rsidR="00430637" w:rsidRPr="00E93627" w:rsidRDefault="00430637" w:rsidP="00BC31E7">
            <w:pPr>
              <w:rPr>
                <w:sz w:val="14"/>
                <w:szCs w:val="14"/>
              </w:rPr>
            </w:pPr>
          </w:p>
        </w:tc>
        <w:tc>
          <w:tcPr>
            <w:tcW w:w="272" w:type="pct"/>
          </w:tcPr>
          <w:p w14:paraId="6CE07783" w14:textId="77777777" w:rsidR="00430637" w:rsidRPr="00E93627" w:rsidRDefault="00430637" w:rsidP="00BC31E7">
            <w:pPr>
              <w:rPr>
                <w:sz w:val="14"/>
                <w:szCs w:val="14"/>
              </w:rPr>
            </w:pPr>
          </w:p>
        </w:tc>
        <w:tc>
          <w:tcPr>
            <w:tcW w:w="272" w:type="pct"/>
          </w:tcPr>
          <w:p w14:paraId="547BF29C" w14:textId="31ED04DE" w:rsidR="00430637" w:rsidRPr="00E93627" w:rsidRDefault="00430637" w:rsidP="00BC31E7">
            <w:pPr>
              <w:rPr>
                <w:sz w:val="14"/>
                <w:szCs w:val="14"/>
              </w:rPr>
            </w:pPr>
          </w:p>
        </w:tc>
        <w:tc>
          <w:tcPr>
            <w:tcW w:w="184" w:type="pct"/>
          </w:tcPr>
          <w:p w14:paraId="39008C21" w14:textId="00AEFF11" w:rsidR="00430637" w:rsidRPr="00E93627" w:rsidRDefault="00430637" w:rsidP="00BC31E7">
            <w:pPr>
              <w:rPr>
                <w:sz w:val="14"/>
                <w:szCs w:val="14"/>
              </w:rPr>
            </w:pPr>
          </w:p>
        </w:tc>
        <w:tc>
          <w:tcPr>
            <w:tcW w:w="304" w:type="pct"/>
            <w:shd w:val="clear" w:color="auto" w:fill="D9D9D9" w:themeFill="background1" w:themeFillShade="D9"/>
          </w:tcPr>
          <w:p w14:paraId="118EF560" w14:textId="77777777" w:rsidR="00430637" w:rsidRPr="00E93627" w:rsidRDefault="00430637" w:rsidP="00BC31E7">
            <w:pPr>
              <w:rPr>
                <w:i/>
                <w:iCs/>
                <w:sz w:val="14"/>
                <w:szCs w:val="14"/>
              </w:rPr>
            </w:pPr>
          </w:p>
        </w:tc>
        <w:tc>
          <w:tcPr>
            <w:tcW w:w="305" w:type="pct"/>
            <w:shd w:val="clear" w:color="auto" w:fill="D9D9D9" w:themeFill="background1" w:themeFillShade="D9"/>
          </w:tcPr>
          <w:p w14:paraId="4DAEECCD" w14:textId="77777777" w:rsidR="00430637" w:rsidRPr="00E93627" w:rsidRDefault="00430637" w:rsidP="00BC31E7">
            <w:pPr>
              <w:rPr>
                <w:i/>
                <w:iCs/>
                <w:sz w:val="14"/>
                <w:szCs w:val="14"/>
              </w:rPr>
            </w:pPr>
          </w:p>
        </w:tc>
        <w:tc>
          <w:tcPr>
            <w:tcW w:w="305" w:type="pct"/>
            <w:shd w:val="clear" w:color="auto" w:fill="D9D9D9" w:themeFill="background1" w:themeFillShade="D9"/>
          </w:tcPr>
          <w:p w14:paraId="78A8F9B6" w14:textId="77777777" w:rsidR="00430637" w:rsidRPr="00E93627" w:rsidRDefault="00430637" w:rsidP="00BC31E7">
            <w:pPr>
              <w:rPr>
                <w:i/>
                <w:iCs/>
                <w:sz w:val="14"/>
                <w:szCs w:val="14"/>
              </w:rPr>
            </w:pPr>
          </w:p>
        </w:tc>
        <w:tc>
          <w:tcPr>
            <w:tcW w:w="304" w:type="pct"/>
            <w:shd w:val="clear" w:color="auto" w:fill="D9D9D9" w:themeFill="background1" w:themeFillShade="D9"/>
          </w:tcPr>
          <w:p w14:paraId="5DBB4E04" w14:textId="77777777" w:rsidR="00430637" w:rsidRPr="00E93627" w:rsidRDefault="00430637" w:rsidP="00BC31E7">
            <w:pPr>
              <w:rPr>
                <w:i/>
                <w:iCs/>
                <w:sz w:val="14"/>
                <w:szCs w:val="14"/>
              </w:rPr>
            </w:pPr>
          </w:p>
        </w:tc>
        <w:tc>
          <w:tcPr>
            <w:tcW w:w="136" w:type="pct"/>
          </w:tcPr>
          <w:p w14:paraId="37727C39" w14:textId="77777777" w:rsidR="00430637" w:rsidRPr="00E93627" w:rsidRDefault="00430637" w:rsidP="00BC31E7">
            <w:pPr>
              <w:rPr>
                <w:sz w:val="14"/>
                <w:szCs w:val="14"/>
              </w:rPr>
            </w:pPr>
          </w:p>
        </w:tc>
        <w:tc>
          <w:tcPr>
            <w:tcW w:w="302" w:type="pct"/>
          </w:tcPr>
          <w:p w14:paraId="1F344B5E" w14:textId="77777777" w:rsidR="00430637" w:rsidRPr="00E93627" w:rsidRDefault="00430637" w:rsidP="00BC31E7">
            <w:pPr>
              <w:rPr>
                <w:sz w:val="14"/>
                <w:szCs w:val="14"/>
              </w:rPr>
            </w:pPr>
          </w:p>
        </w:tc>
        <w:tc>
          <w:tcPr>
            <w:tcW w:w="285" w:type="pct"/>
          </w:tcPr>
          <w:p w14:paraId="69B6FB01" w14:textId="77777777" w:rsidR="00430637" w:rsidRPr="00E93627" w:rsidRDefault="00430637" w:rsidP="00BC31E7">
            <w:pPr>
              <w:rPr>
                <w:sz w:val="14"/>
                <w:szCs w:val="14"/>
              </w:rPr>
            </w:pPr>
          </w:p>
        </w:tc>
      </w:tr>
      <w:tr w:rsidR="00430637" w:rsidRPr="00AD151E" w14:paraId="4446543C" w14:textId="4BAF095D" w:rsidTr="00430637">
        <w:trPr>
          <w:trHeight w:val="246"/>
        </w:trPr>
        <w:tc>
          <w:tcPr>
            <w:tcW w:w="1503" w:type="pct"/>
          </w:tcPr>
          <w:p w14:paraId="7A2648CF" w14:textId="039C54C3" w:rsidR="00430637" w:rsidRPr="00E93627" w:rsidRDefault="00430637" w:rsidP="00BC31E7">
            <w:pPr>
              <w:rPr>
                <w:b/>
                <w:bCs/>
                <w:sz w:val="14"/>
                <w:szCs w:val="14"/>
              </w:rPr>
            </w:pPr>
            <w:r w:rsidRPr="00E93627">
              <w:rPr>
                <w:b/>
                <w:bCs/>
                <w:sz w:val="14"/>
                <w:szCs w:val="14"/>
              </w:rPr>
              <w:t>Locatie X</w:t>
            </w:r>
          </w:p>
        </w:tc>
        <w:tc>
          <w:tcPr>
            <w:tcW w:w="284" w:type="pct"/>
          </w:tcPr>
          <w:p w14:paraId="29C42832" w14:textId="77777777" w:rsidR="00430637" w:rsidRPr="00E93627" w:rsidRDefault="00430637" w:rsidP="00BC31E7">
            <w:pPr>
              <w:rPr>
                <w:sz w:val="14"/>
                <w:szCs w:val="14"/>
              </w:rPr>
            </w:pPr>
          </w:p>
        </w:tc>
        <w:tc>
          <w:tcPr>
            <w:tcW w:w="272" w:type="pct"/>
          </w:tcPr>
          <w:p w14:paraId="614AB3EA" w14:textId="77777777" w:rsidR="00430637" w:rsidRPr="00E93627" w:rsidRDefault="00430637" w:rsidP="00BC31E7">
            <w:pPr>
              <w:rPr>
                <w:sz w:val="14"/>
                <w:szCs w:val="14"/>
              </w:rPr>
            </w:pPr>
          </w:p>
        </w:tc>
        <w:tc>
          <w:tcPr>
            <w:tcW w:w="272" w:type="pct"/>
          </w:tcPr>
          <w:p w14:paraId="61E76CD2" w14:textId="720FC021" w:rsidR="00430637" w:rsidRPr="00E93627" w:rsidRDefault="00430637" w:rsidP="00BC31E7">
            <w:pPr>
              <w:rPr>
                <w:sz w:val="14"/>
                <w:szCs w:val="14"/>
              </w:rPr>
            </w:pPr>
          </w:p>
        </w:tc>
        <w:tc>
          <w:tcPr>
            <w:tcW w:w="272" w:type="pct"/>
          </w:tcPr>
          <w:p w14:paraId="2F1D0890" w14:textId="77777777" w:rsidR="00430637" w:rsidRPr="00E93627" w:rsidRDefault="00430637" w:rsidP="00BC31E7">
            <w:pPr>
              <w:rPr>
                <w:sz w:val="14"/>
                <w:szCs w:val="14"/>
              </w:rPr>
            </w:pPr>
          </w:p>
        </w:tc>
        <w:tc>
          <w:tcPr>
            <w:tcW w:w="272" w:type="pct"/>
          </w:tcPr>
          <w:p w14:paraId="2DF204E8" w14:textId="5EBDB6DC" w:rsidR="00430637" w:rsidRPr="00E93627" w:rsidRDefault="00430637" w:rsidP="00BC31E7">
            <w:pPr>
              <w:rPr>
                <w:sz w:val="14"/>
                <w:szCs w:val="14"/>
              </w:rPr>
            </w:pPr>
          </w:p>
        </w:tc>
        <w:tc>
          <w:tcPr>
            <w:tcW w:w="184" w:type="pct"/>
          </w:tcPr>
          <w:p w14:paraId="251D80BF" w14:textId="2986A844" w:rsidR="00430637" w:rsidRPr="00E93627" w:rsidRDefault="00430637" w:rsidP="00BC31E7">
            <w:pPr>
              <w:rPr>
                <w:sz w:val="14"/>
                <w:szCs w:val="14"/>
              </w:rPr>
            </w:pPr>
          </w:p>
        </w:tc>
        <w:tc>
          <w:tcPr>
            <w:tcW w:w="304" w:type="pct"/>
            <w:shd w:val="clear" w:color="auto" w:fill="D9D9D9" w:themeFill="background1" w:themeFillShade="D9"/>
          </w:tcPr>
          <w:p w14:paraId="7E0E3DEC" w14:textId="77777777" w:rsidR="00430637" w:rsidRPr="00E93627" w:rsidRDefault="00430637" w:rsidP="00BC31E7">
            <w:pPr>
              <w:rPr>
                <w:i/>
                <w:iCs/>
                <w:sz w:val="14"/>
                <w:szCs w:val="14"/>
              </w:rPr>
            </w:pPr>
          </w:p>
        </w:tc>
        <w:tc>
          <w:tcPr>
            <w:tcW w:w="305" w:type="pct"/>
            <w:shd w:val="clear" w:color="auto" w:fill="D9D9D9" w:themeFill="background1" w:themeFillShade="D9"/>
          </w:tcPr>
          <w:p w14:paraId="1BEEF309" w14:textId="77777777" w:rsidR="00430637" w:rsidRPr="00E93627" w:rsidRDefault="00430637" w:rsidP="00BC31E7">
            <w:pPr>
              <w:rPr>
                <w:i/>
                <w:iCs/>
                <w:sz w:val="14"/>
                <w:szCs w:val="14"/>
              </w:rPr>
            </w:pPr>
          </w:p>
        </w:tc>
        <w:tc>
          <w:tcPr>
            <w:tcW w:w="305" w:type="pct"/>
            <w:shd w:val="clear" w:color="auto" w:fill="D9D9D9" w:themeFill="background1" w:themeFillShade="D9"/>
          </w:tcPr>
          <w:p w14:paraId="567D8B3F" w14:textId="77777777" w:rsidR="00430637" w:rsidRPr="00E93627" w:rsidRDefault="00430637" w:rsidP="00BC31E7">
            <w:pPr>
              <w:rPr>
                <w:i/>
                <w:iCs/>
                <w:sz w:val="14"/>
                <w:szCs w:val="14"/>
              </w:rPr>
            </w:pPr>
          </w:p>
        </w:tc>
        <w:tc>
          <w:tcPr>
            <w:tcW w:w="304" w:type="pct"/>
            <w:shd w:val="clear" w:color="auto" w:fill="D9D9D9" w:themeFill="background1" w:themeFillShade="D9"/>
          </w:tcPr>
          <w:p w14:paraId="47D8ECCC" w14:textId="77777777" w:rsidR="00430637" w:rsidRPr="00E93627" w:rsidRDefault="00430637" w:rsidP="00BC31E7">
            <w:pPr>
              <w:rPr>
                <w:i/>
                <w:iCs/>
                <w:sz w:val="14"/>
                <w:szCs w:val="14"/>
              </w:rPr>
            </w:pPr>
          </w:p>
        </w:tc>
        <w:tc>
          <w:tcPr>
            <w:tcW w:w="136" w:type="pct"/>
          </w:tcPr>
          <w:p w14:paraId="30F143CF" w14:textId="77777777" w:rsidR="00430637" w:rsidRPr="00E93627" w:rsidRDefault="00430637" w:rsidP="00BC31E7">
            <w:pPr>
              <w:rPr>
                <w:sz w:val="14"/>
                <w:szCs w:val="14"/>
              </w:rPr>
            </w:pPr>
          </w:p>
        </w:tc>
        <w:tc>
          <w:tcPr>
            <w:tcW w:w="302" w:type="pct"/>
          </w:tcPr>
          <w:p w14:paraId="230DC253" w14:textId="77777777" w:rsidR="00430637" w:rsidRPr="00E93627" w:rsidRDefault="00430637" w:rsidP="00BC31E7">
            <w:pPr>
              <w:rPr>
                <w:sz w:val="14"/>
                <w:szCs w:val="14"/>
              </w:rPr>
            </w:pPr>
          </w:p>
        </w:tc>
        <w:tc>
          <w:tcPr>
            <w:tcW w:w="285" w:type="pct"/>
          </w:tcPr>
          <w:p w14:paraId="150703FD" w14:textId="77777777" w:rsidR="00430637" w:rsidRPr="00E93627" w:rsidRDefault="00430637" w:rsidP="00BC31E7">
            <w:pPr>
              <w:rPr>
                <w:sz w:val="14"/>
                <w:szCs w:val="14"/>
              </w:rPr>
            </w:pPr>
          </w:p>
        </w:tc>
      </w:tr>
      <w:tr w:rsidR="00AD2F27" w:rsidRPr="00AD151E" w14:paraId="4EC24474" w14:textId="7C4907EE" w:rsidTr="00430637">
        <w:trPr>
          <w:trHeight w:val="246"/>
        </w:trPr>
        <w:tc>
          <w:tcPr>
            <w:tcW w:w="1503" w:type="pct"/>
          </w:tcPr>
          <w:p w14:paraId="6E6C00EC" w14:textId="0102B33A" w:rsidR="00AD2F27" w:rsidRPr="00E93627" w:rsidRDefault="00AD2F27" w:rsidP="00AD2F27">
            <w:pPr>
              <w:rPr>
                <w:b/>
                <w:bCs/>
                <w:sz w:val="14"/>
                <w:szCs w:val="14"/>
              </w:rPr>
            </w:pPr>
            <w:r w:rsidRPr="00C32D2C">
              <w:rPr>
                <w:color w:val="000000"/>
                <w:sz w:val="14"/>
                <w:szCs w:val="14"/>
              </w:rPr>
              <w:t>Afvalscheiding (%)</w:t>
            </w:r>
          </w:p>
        </w:tc>
        <w:tc>
          <w:tcPr>
            <w:tcW w:w="284" w:type="pct"/>
          </w:tcPr>
          <w:p w14:paraId="406C4CDA" w14:textId="77777777" w:rsidR="00AD2F27" w:rsidRPr="00E93627" w:rsidRDefault="00AD2F27" w:rsidP="00AD2F27">
            <w:pPr>
              <w:rPr>
                <w:sz w:val="14"/>
                <w:szCs w:val="14"/>
              </w:rPr>
            </w:pPr>
          </w:p>
        </w:tc>
        <w:tc>
          <w:tcPr>
            <w:tcW w:w="272" w:type="pct"/>
          </w:tcPr>
          <w:p w14:paraId="31AD7998" w14:textId="77777777" w:rsidR="00AD2F27" w:rsidRPr="00E93627" w:rsidRDefault="00AD2F27" w:rsidP="00AD2F27">
            <w:pPr>
              <w:rPr>
                <w:sz w:val="14"/>
                <w:szCs w:val="14"/>
              </w:rPr>
            </w:pPr>
          </w:p>
        </w:tc>
        <w:tc>
          <w:tcPr>
            <w:tcW w:w="272" w:type="pct"/>
          </w:tcPr>
          <w:p w14:paraId="5D55FAE8" w14:textId="6AA40700" w:rsidR="00AD2F27" w:rsidRPr="00E93627" w:rsidRDefault="00AD2F27" w:rsidP="00AD2F27">
            <w:pPr>
              <w:rPr>
                <w:sz w:val="14"/>
                <w:szCs w:val="14"/>
              </w:rPr>
            </w:pPr>
          </w:p>
        </w:tc>
        <w:tc>
          <w:tcPr>
            <w:tcW w:w="272" w:type="pct"/>
          </w:tcPr>
          <w:p w14:paraId="6F41F91B" w14:textId="77777777" w:rsidR="00AD2F27" w:rsidRPr="00E93627" w:rsidRDefault="00AD2F27" w:rsidP="00AD2F27">
            <w:pPr>
              <w:rPr>
                <w:sz w:val="14"/>
                <w:szCs w:val="14"/>
              </w:rPr>
            </w:pPr>
          </w:p>
        </w:tc>
        <w:tc>
          <w:tcPr>
            <w:tcW w:w="272" w:type="pct"/>
          </w:tcPr>
          <w:p w14:paraId="70F24205" w14:textId="6272F586" w:rsidR="00AD2F27" w:rsidRPr="00E93627" w:rsidRDefault="00AD2F27" w:rsidP="00AD2F27">
            <w:pPr>
              <w:rPr>
                <w:sz w:val="14"/>
                <w:szCs w:val="14"/>
              </w:rPr>
            </w:pPr>
          </w:p>
        </w:tc>
        <w:tc>
          <w:tcPr>
            <w:tcW w:w="184" w:type="pct"/>
          </w:tcPr>
          <w:p w14:paraId="24A50FC9" w14:textId="4EB42B69" w:rsidR="00AD2F27" w:rsidRPr="00E93627" w:rsidRDefault="00AD2F27" w:rsidP="00AD2F27">
            <w:pPr>
              <w:rPr>
                <w:sz w:val="14"/>
                <w:szCs w:val="14"/>
              </w:rPr>
            </w:pPr>
          </w:p>
        </w:tc>
        <w:tc>
          <w:tcPr>
            <w:tcW w:w="304" w:type="pct"/>
            <w:shd w:val="clear" w:color="auto" w:fill="D9D9D9" w:themeFill="background1" w:themeFillShade="D9"/>
          </w:tcPr>
          <w:p w14:paraId="46392C9A" w14:textId="5ACFDD52" w:rsidR="00AD2F27" w:rsidRPr="00E93627" w:rsidRDefault="00AD2F27" w:rsidP="00AD2F27">
            <w:pPr>
              <w:rPr>
                <w:i/>
                <w:iCs/>
                <w:sz w:val="14"/>
                <w:szCs w:val="14"/>
              </w:rPr>
            </w:pPr>
            <w:r>
              <w:rPr>
                <w:i/>
                <w:iCs/>
                <w:sz w:val="14"/>
                <w:szCs w:val="14"/>
              </w:rPr>
              <w:t>34.6</w:t>
            </w:r>
          </w:p>
        </w:tc>
        <w:tc>
          <w:tcPr>
            <w:tcW w:w="305" w:type="pct"/>
            <w:shd w:val="clear" w:color="auto" w:fill="D9D9D9" w:themeFill="background1" w:themeFillShade="D9"/>
          </w:tcPr>
          <w:p w14:paraId="5C6260F2" w14:textId="559C853C" w:rsidR="00AD2F27" w:rsidRPr="00E93627" w:rsidRDefault="00AD2F27" w:rsidP="00AD2F27">
            <w:pPr>
              <w:rPr>
                <w:i/>
                <w:iCs/>
                <w:sz w:val="14"/>
                <w:szCs w:val="14"/>
              </w:rPr>
            </w:pPr>
            <w:r>
              <w:rPr>
                <w:i/>
                <w:iCs/>
                <w:sz w:val="14"/>
                <w:szCs w:val="14"/>
              </w:rPr>
              <w:t>27.5</w:t>
            </w:r>
          </w:p>
        </w:tc>
        <w:tc>
          <w:tcPr>
            <w:tcW w:w="305" w:type="pct"/>
            <w:shd w:val="clear" w:color="auto" w:fill="D9D9D9" w:themeFill="background1" w:themeFillShade="D9"/>
          </w:tcPr>
          <w:p w14:paraId="2694D557" w14:textId="3466A09B" w:rsidR="00AD2F27" w:rsidRPr="00E93627" w:rsidRDefault="00AD2F27" w:rsidP="00AD2F27">
            <w:pPr>
              <w:rPr>
                <w:i/>
                <w:iCs/>
                <w:sz w:val="14"/>
                <w:szCs w:val="14"/>
              </w:rPr>
            </w:pPr>
            <w:r>
              <w:rPr>
                <w:i/>
                <w:iCs/>
                <w:sz w:val="14"/>
                <w:szCs w:val="14"/>
              </w:rPr>
              <w:t>33.8</w:t>
            </w:r>
          </w:p>
        </w:tc>
        <w:tc>
          <w:tcPr>
            <w:tcW w:w="304" w:type="pct"/>
            <w:shd w:val="clear" w:color="auto" w:fill="D9D9D9" w:themeFill="background1" w:themeFillShade="D9"/>
          </w:tcPr>
          <w:p w14:paraId="2A06BD52" w14:textId="1BF8DA8C" w:rsidR="00AD2F27" w:rsidRPr="00E93627" w:rsidRDefault="00AD2F27" w:rsidP="00AD2F27">
            <w:pPr>
              <w:rPr>
                <w:i/>
                <w:iCs/>
                <w:sz w:val="14"/>
                <w:szCs w:val="14"/>
              </w:rPr>
            </w:pPr>
            <w:r>
              <w:rPr>
                <w:i/>
                <w:iCs/>
                <w:sz w:val="14"/>
                <w:szCs w:val="14"/>
              </w:rPr>
              <w:t>25.7</w:t>
            </w:r>
          </w:p>
        </w:tc>
        <w:tc>
          <w:tcPr>
            <w:tcW w:w="136" w:type="pct"/>
          </w:tcPr>
          <w:p w14:paraId="7C385807" w14:textId="77777777" w:rsidR="00AD2F27" w:rsidRPr="00E93627" w:rsidRDefault="00AD2F27" w:rsidP="00AD2F27">
            <w:pPr>
              <w:rPr>
                <w:sz w:val="14"/>
                <w:szCs w:val="14"/>
              </w:rPr>
            </w:pPr>
          </w:p>
        </w:tc>
        <w:tc>
          <w:tcPr>
            <w:tcW w:w="302" w:type="pct"/>
          </w:tcPr>
          <w:p w14:paraId="1C4C6C06" w14:textId="77777777" w:rsidR="00AD2F27" w:rsidRPr="00E93627" w:rsidRDefault="00AD2F27" w:rsidP="00AD2F27">
            <w:pPr>
              <w:rPr>
                <w:sz w:val="14"/>
                <w:szCs w:val="14"/>
              </w:rPr>
            </w:pPr>
          </w:p>
        </w:tc>
        <w:tc>
          <w:tcPr>
            <w:tcW w:w="285" w:type="pct"/>
          </w:tcPr>
          <w:p w14:paraId="18C22914" w14:textId="77777777" w:rsidR="00AD2F27" w:rsidRPr="00E93627" w:rsidRDefault="00AD2F27" w:rsidP="00AD2F27">
            <w:pPr>
              <w:rPr>
                <w:sz w:val="14"/>
                <w:szCs w:val="14"/>
              </w:rPr>
            </w:pPr>
          </w:p>
        </w:tc>
      </w:tr>
      <w:tr w:rsidR="00AD2F27" w:rsidRPr="00AD151E" w14:paraId="78A8DFDE" w14:textId="77777777" w:rsidTr="00430637">
        <w:trPr>
          <w:trHeight w:val="246"/>
        </w:trPr>
        <w:tc>
          <w:tcPr>
            <w:tcW w:w="1503" w:type="pct"/>
          </w:tcPr>
          <w:p w14:paraId="34D884D5" w14:textId="6384D2BA" w:rsidR="00AD2F27" w:rsidRPr="00E93627" w:rsidRDefault="00AD2F27" w:rsidP="00AD2F27">
            <w:pPr>
              <w:rPr>
                <w:color w:val="000000"/>
                <w:sz w:val="14"/>
                <w:szCs w:val="14"/>
              </w:rPr>
            </w:pPr>
            <w:r w:rsidRPr="00C32D2C">
              <w:rPr>
                <w:color w:val="000000"/>
                <w:sz w:val="14"/>
                <w:szCs w:val="14"/>
              </w:rPr>
              <w:t>Afval per fte (kg/fte)</w:t>
            </w:r>
          </w:p>
        </w:tc>
        <w:tc>
          <w:tcPr>
            <w:tcW w:w="284" w:type="pct"/>
          </w:tcPr>
          <w:p w14:paraId="716CBF96" w14:textId="77777777" w:rsidR="00AD2F27" w:rsidRPr="00E93627" w:rsidRDefault="00AD2F27" w:rsidP="00AD2F27">
            <w:pPr>
              <w:rPr>
                <w:sz w:val="14"/>
                <w:szCs w:val="14"/>
              </w:rPr>
            </w:pPr>
          </w:p>
        </w:tc>
        <w:tc>
          <w:tcPr>
            <w:tcW w:w="272" w:type="pct"/>
          </w:tcPr>
          <w:p w14:paraId="4CDF2C70" w14:textId="77777777" w:rsidR="00AD2F27" w:rsidRPr="00E93627" w:rsidRDefault="00AD2F27" w:rsidP="00AD2F27">
            <w:pPr>
              <w:rPr>
                <w:sz w:val="14"/>
                <w:szCs w:val="14"/>
              </w:rPr>
            </w:pPr>
          </w:p>
        </w:tc>
        <w:tc>
          <w:tcPr>
            <w:tcW w:w="272" w:type="pct"/>
          </w:tcPr>
          <w:p w14:paraId="5BC822A8" w14:textId="081FF3F8" w:rsidR="00AD2F27" w:rsidRPr="00E93627" w:rsidRDefault="00AD2F27" w:rsidP="00AD2F27">
            <w:pPr>
              <w:rPr>
                <w:sz w:val="14"/>
                <w:szCs w:val="14"/>
              </w:rPr>
            </w:pPr>
          </w:p>
        </w:tc>
        <w:tc>
          <w:tcPr>
            <w:tcW w:w="272" w:type="pct"/>
          </w:tcPr>
          <w:p w14:paraId="549FE04B" w14:textId="77777777" w:rsidR="00AD2F27" w:rsidRPr="00E93627" w:rsidRDefault="00AD2F27" w:rsidP="00AD2F27">
            <w:pPr>
              <w:rPr>
                <w:sz w:val="14"/>
                <w:szCs w:val="14"/>
              </w:rPr>
            </w:pPr>
          </w:p>
        </w:tc>
        <w:tc>
          <w:tcPr>
            <w:tcW w:w="272" w:type="pct"/>
          </w:tcPr>
          <w:p w14:paraId="083556A4" w14:textId="5263AAE4" w:rsidR="00AD2F27" w:rsidRPr="00E93627" w:rsidRDefault="00AD2F27" w:rsidP="00AD2F27">
            <w:pPr>
              <w:rPr>
                <w:sz w:val="14"/>
                <w:szCs w:val="14"/>
              </w:rPr>
            </w:pPr>
          </w:p>
        </w:tc>
        <w:tc>
          <w:tcPr>
            <w:tcW w:w="184" w:type="pct"/>
          </w:tcPr>
          <w:p w14:paraId="1D4DD98C" w14:textId="7DDFA7CD" w:rsidR="00AD2F27" w:rsidRPr="00E93627" w:rsidRDefault="00AD2F27" w:rsidP="00AD2F27">
            <w:pPr>
              <w:rPr>
                <w:sz w:val="14"/>
                <w:szCs w:val="14"/>
              </w:rPr>
            </w:pPr>
          </w:p>
        </w:tc>
        <w:tc>
          <w:tcPr>
            <w:tcW w:w="304" w:type="pct"/>
            <w:shd w:val="clear" w:color="auto" w:fill="D9D9D9" w:themeFill="background1" w:themeFillShade="D9"/>
          </w:tcPr>
          <w:p w14:paraId="075E81FD" w14:textId="4CE9449E" w:rsidR="00AD2F27" w:rsidRPr="00E93627" w:rsidRDefault="00AD2F27" w:rsidP="00AD2F27">
            <w:pPr>
              <w:rPr>
                <w:i/>
                <w:iCs/>
                <w:sz w:val="14"/>
                <w:szCs w:val="14"/>
              </w:rPr>
            </w:pPr>
            <w:r>
              <w:rPr>
                <w:i/>
                <w:iCs/>
                <w:sz w:val="14"/>
                <w:szCs w:val="14"/>
              </w:rPr>
              <w:t>336</w:t>
            </w:r>
          </w:p>
        </w:tc>
        <w:tc>
          <w:tcPr>
            <w:tcW w:w="305" w:type="pct"/>
            <w:shd w:val="clear" w:color="auto" w:fill="D9D9D9" w:themeFill="background1" w:themeFillShade="D9"/>
          </w:tcPr>
          <w:p w14:paraId="6E5D90C6" w14:textId="3C5A46D4" w:rsidR="00AD2F27" w:rsidRPr="00E93627" w:rsidRDefault="00AD2F27" w:rsidP="00AD2F27">
            <w:pPr>
              <w:rPr>
                <w:i/>
                <w:iCs/>
                <w:sz w:val="14"/>
                <w:szCs w:val="14"/>
              </w:rPr>
            </w:pPr>
            <w:r>
              <w:rPr>
                <w:i/>
                <w:iCs/>
                <w:sz w:val="14"/>
                <w:szCs w:val="14"/>
              </w:rPr>
              <w:t>332</w:t>
            </w:r>
          </w:p>
        </w:tc>
        <w:tc>
          <w:tcPr>
            <w:tcW w:w="305" w:type="pct"/>
            <w:shd w:val="clear" w:color="auto" w:fill="D9D9D9" w:themeFill="background1" w:themeFillShade="D9"/>
          </w:tcPr>
          <w:p w14:paraId="47FB2847" w14:textId="5CC7BAD5" w:rsidR="00AD2F27" w:rsidRPr="00E93627" w:rsidRDefault="00AD2F27" w:rsidP="00AD2F27">
            <w:pPr>
              <w:rPr>
                <w:i/>
                <w:iCs/>
                <w:sz w:val="14"/>
                <w:szCs w:val="14"/>
              </w:rPr>
            </w:pPr>
            <w:r>
              <w:rPr>
                <w:i/>
                <w:iCs/>
                <w:sz w:val="14"/>
                <w:szCs w:val="14"/>
              </w:rPr>
              <w:t>457</w:t>
            </w:r>
          </w:p>
        </w:tc>
        <w:tc>
          <w:tcPr>
            <w:tcW w:w="304" w:type="pct"/>
            <w:shd w:val="clear" w:color="auto" w:fill="D9D9D9" w:themeFill="background1" w:themeFillShade="D9"/>
          </w:tcPr>
          <w:p w14:paraId="12F61BCC" w14:textId="34A83AC6" w:rsidR="00AD2F27" w:rsidRPr="00E93627" w:rsidRDefault="00AD2F27" w:rsidP="00AD2F27">
            <w:pPr>
              <w:rPr>
                <w:i/>
                <w:iCs/>
                <w:sz w:val="14"/>
                <w:szCs w:val="14"/>
              </w:rPr>
            </w:pPr>
            <w:r>
              <w:rPr>
                <w:i/>
                <w:iCs/>
                <w:sz w:val="14"/>
                <w:szCs w:val="14"/>
              </w:rPr>
              <w:t>605</w:t>
            </w:r>
          </w:p>
        </w:tc>
        <w:tc>
          <w:tcPr>
            <w:tcW w:w="136" w:type="pct"/>
          </w:tcPr>
          <w:p w14:paraId="759B42BE" w14:textId="77777777" w:rsidR="00AD2F27" w:rsidRPr="00E93627" w:rsidRDefault="00AD2F27" w:rsidP="00AD2F27">
            <w:pPr>
              <w:rPr>
                <w:sz w:val="14"/>
                <w:szCs w:val="14"/>
              </w:rPr>
            </w:pPr>
          </w:p>
        </w:tc>
        <w:tc>
          <w:tcPr>
            <w:tcW w:w="302" w:type="pct"/>
            <w:shd w:val="clear" w:color="auto" w:fill="DAEEF3" w:themeFill="accent5" w:themeFillTint="33"/>
          </w:tcPr>
          <w:p w14:paraId="59F556EC" w14:textId="77777777" w:rsidR="00AD2F27" w:rsidRPr="00E93627" w:rsidRDefault="00AD2F27" w:rsidP="00AD2F27">
            <w:pPr>
              <w:rPr>
                <w:sz w:val="14"/>
                <w:szCs w:val="14"/>
              </w:rPr>
            </w:pPr>
          </w:p>
        </w:tc>
        <w:tc>
          <w:tcPr>
            <w:tcW w:w="285" w:type="pct"/>
          </w:tcPr>
          <w:p w14:paraId="1E7E3E71" w14:textId="77777777" w:rsidR="00AD2F27" w:rsidRPr="00E93627" w:rsidRDefault="00AD2F27" w:rsidP="00AD2F27">
            <w:pPr>
              <w:rPr>
                <w:sz w:val="14"/>
                <w:szCs w:val="14"/>
              </w:rPr>
            </w:pPr>
          </w:p>
        </w:tc>
      </w:tr>
      <w:tr w:rsidR="00AD2F27" w:rsidRPr="00AD151E" w14:paraId="41E07DC1" w14:textId="262A6DDF" w:rsidTr="00430637">
        <w:trPr>
          <w:trHeight w:val="246"/>
        </w:trPr>
        <w:tc>
          <w:tcPr>
            <w:tcW w:w="1503" w:type="pct"/>
          </w:tcPr>
          <w:p w14:paraId="0D120EF7" w14:textId="7A49ACCC" w:rsidR="00AD2F27" w:rsidRPr="00E93627" w:rsidRDefault="00AD2F27" w:rsidP="00AD2F27">
            <w:pPr>
              <w:rPr>
                <w:color w:val="000000"/>
                <w:sz w:val="14"/>
                <w:szCs w:val="14"/>
              </w:rPr>
            </w:pPr>
            <w:r w:rsidRPr="00C32D2C">
              <w:rPr>
                <w:color w:val="000000"/>
                <w:sz w:val="14"/>
                <w:szCs w:val="14"/>
              </w:rPr>
              <w:t>Totale massa ongesorteerd bedrijfsafval</w:t>
            </w:r>
          </w:p>
        </w:tc>
        <w:tc>
          <w:tcPr>
            <w:tcW w:w="284" w:type="pct"/>
          </w:tcPr>
          <w:p w14:paraId="08D4DFF1" w14:textId="77777777" w:rsidR="00AD2F27" w:rsidRPr="00E93627" w:rsidRDefault="00AD2F27" w:rsidP="00AD2F27">
            <w:pPr>
              <w:rPr>
                <w:sz w:val="14"/>
                <w:szCs w:val="14"/>
              </w:rPr>
            </w:pPr>
          </w:p>
        </w:tc>
        <w:tc>
          <w:tcPr>
            <w:tcW w:w="272" w:type="pct"/>
          </w:tcPr>
          <w:p w14:paraId="6D703DA3" w14:textId="77777777" w:rsidR="00AD2F27" w:rsidRPr="00E93627" w:rsidRDefault="00AD2F27" w:rsidP="00AD2F27">
            <w:pPr>
              <w:rPr>
                <w:sz w:val="14"/>
                <w:szCs w:val="14"/>
              </w:rPr>
            </w:pPr>
          </w:p>
        </w:tc>
        <w:tc>
          <w:tcPr>
            <w:tcW w:w="272" w:type="pct"/>
          </w:tcPr>
          <w:p w14:paraId="517F3AA0" w14:textId="01BDE7BF" w:rsidR="00AD2F27" w:rsidRPr="00E93627" w:rsidRDefault="00AD2F27" w:rsidP="00AD2F27">
            <w:pPr>
              <w:rPr>
                <w:sz w:val="14"/>
                <w:szCs w:val="14"/>
              </w:rPr>
            </w:pPr>
          </w:p>
        </w:tc>
        <w:tc>
          <w:tcPr>
            <w:tcW w:w="272" w:type="pct"/>
          </w:tcPr>
          <w:p w14:paraId="4C014D07" w14:textId="77777777" w:rsidR="00AD2F27" w:rsidRPr="00E93627" w:rsidRDefault="00AD2F27" w:rsidP="00AD2F27">
            <w:pPr>
              <w:rPr>
                <w:sz w:val="14"/>
                <w:szCs w:val="14"/>
              </w:rPr>
            </w:pPr>
          </w:p>
        </w:tc>
        <w:tc>
          <w:tcPr>
            <w:tcW w:w="272" w:type="pct"/>
          </w:tcPr>
          <w:p w14:paraId="7D2B4E84" w14:textId="0711AC07" w:rsidR="00AD2F27" w:rsidRPr="00E93627" w:rsidRDefault="00AD2F27" w:rsidP="00AD2F27">
            <w:pPr>
              <w:rPr>
                <w:sz w:val="14"/>
                <w:szCs w:val="14"/>
              </w:rPr>
            </w:pPr>
          </w:p>
        </w:tc>
        <w:tc>
          <w:tcPr>
            <w:tcW w:w="184" w:type="pct"/>
          </w:tcPr>
          <w:p w14:paraId="26D27C38" w14:textId="01358491" w:rsidR="00AD2F27" w:rsidRPr="00E93627" w:rsidRDefault="00AD2F27" w:rsidP="00AD2F27">
            <w:pPr>
              <w:rPr>
                <w:sz w:val="14"/>
                <w:szCs w:val="14"/>
              </w:rPr>
            </w:pPr>
          </w:p>
        </w:tc>
        <w:tc>
          <w:tcPr>
            <w:tcW w:w="304" w:type="pct"/>
            <w:shd w:val="clear" w:color="auto" w:fill="D9D9D9" w:themeFill="background1" w:themeFillShade="D9"/>
          </w:tcPr>
          <w:p w14:paraId="51C86C37" w14:textId="17795250" w:rsidR="00AD2F27" w:rsidRPr="00E93627" w:rsidRDefault="00AD2F27" w:rsidP="00AD2F27">
            <w:pPr>
              <w:rPr>
                <w:i/>
                <w:iCs/>
                <w:sz w:val="14"/>
                <w:szCs w:val="14"/>
              </w:rPr>
            </w:pPr>
            <w:r>
              <w:rPr>
                <w:i/>
                <w:iCs/>
                <w:sz w:val="14"/>
                <w:szCs w:val="14"/>
              </w:rPr>
              <w:t>292</w:t>
            </w:r>
          </w:p>
        </w:tc>
        <w:tc>
          <w:tcPr>
            <w:tcW w:w="305" w:type="pct"/>
            <w:shd w:val="clear" w:color="auto" w:fill="D9D9D9" w:themeFill="background1" w:themeFillShade="D9"/>
          </w:tcPr>
          <w:p w14:paraId="2289B0FF" w14:textId="4EA26829" w:rsidR="00AD2F27" w:rsidRPr="00E93627" w:rsidRDefault="00AD2F27" w:rsidP="00AD2F27">
            <w:pPr>
              <w:rPr>
                <w:i/>
                <w:iCs/>
                <w:sz w:val="14"/>
                <w:szCs w:val="14"/>
              </w:rPr>
            </w:pPr>
            <w:r>
              <w:rPr>
                <w:i/>
                <w:iCs/>
                <w:sz w:val="14"/>
                <w:szCs w:val="14"/>
              </w:rPr>
              <w:t>241</w:t>
            </w:r>
          </w:p>
        </w:tc>
        <w:tc>
          <w:tcPr>
            <w:tcW w:w="305" w:type="pct"/>
            <w:shd w:val="clear" w:color="auto" w:fill="D9D9D9" w:themeFill="background1" w:themeFillShade="D9"/>
          </w:tcPr>
          <w:p w14:paraId="2AB4E1B4" w14:textId="01595197" w:rsidR="00AD2F27" w:rsidRPr="00E93627" w:rsidRDefault="00AD2F27" w:rsidP="00AD2F27">
            <w:pPr>
              <w:rPr>
                <w:i/>
                <w:iCs/>
                <w:sz w:val="14"/>
                <w:szCs w:val="14"/>
              </w:rPr>
            </w:pPr>
            <w:r>
              <w:rPr>
                <w:i/>
                <w:iCs/>
                <w:sz w:val="14"/>
                <w:szCs w:val="14"/>
              </w:rPr>
              <w:t>302</w:t>
            </w:r>
          </w:p>
        </w:tc>
        <w:tc>
          <w:tcPr>
            <w:tcW w:w="304" w:type="pct"/>
            <w:shd w:val="clear" w:color="auto" w:fill="D9D9D9" w:themeFill="background1" w:themeFillShade="D9"/>
          </w:tcPr>
          <w:p w14:paraId="3D8074A4" w14:textId="24C1E6A4" w:rsidR="00AD2F27" w:rsidRPr="00E93627" w:rsidRDefault="00AD2F27" w:rsidP="00AD2F27">
            <w:pPr>
              <w:rPr>
                <w:i/>
                <w:iCs/>
                <w:sz w:val="14"/>
                <w:szCs w:val="14"/>
              </w:rPr>
            </w:pPr>
            <w:r>
              <w:rPr>
                <w:i/>
                <w:iCs/>
                <w:sz w:val="14"/>
                <w:szCs w:val="14"/>
              </w:rPr>
              <w:t>449</w:t>
            </w:r>
          </w:p>
        </w:tc>
        <w:tc>
          <w:tcPr>
            <w:tcW w:w="136" w:type="pct"/>
          </w:tcPr>
          <w:p w14:paraId="63A0D19D" w14:textId="77777777" w:rsidR="00AD2F27" w:rsidRPr="00E93627" w:rsidRDefault="00AD2F27" w:rsidP="00AD2F27">
            <w:pPr>
              <w:rPr>
                <w:sz w:val="14"/>
                <w:szCs w:val="14"/>
              </w:rPr>
            </w:pPr>
          </w:p>
        </w:tc>
        <w:tc>
          <w:tcPr>
            <w:tcW w:w="302" w:type="pct"/>
            <w:shd w:val="clear" w:color="auto" w:fill="DAEEF3" w:themeFill="accent5" w:themeFillTint="33"/>
          </w:tcPr>
          <w:p w14:paraId="32EE5E50" w14:textId="77777777" w:rsidR="00AD2F27" w:rsidRPr="00E93627" w:rsidRDefault="00AD2F27" w:rsidP="00AD2F27">
            <w:pPr>
              <w:rPr>
                <w:sz w:val="14"/>
                <w:szCs w:val="14"/>
              </w:rPr>
            </w:pPr>
          </w:p>
        </w:tc>
        <w:tc>
          <w:tcPr>
            <w:tcW w:w="285" w:type="pct"/>
            <w:shd w:val="clear" w:color="auto" w:fill="DAEEF3" w:themeFill="accent5" w:themeFillTint="33"/>
          </w:tcPr>
          <w:p w14:paraId="44C5BF81" w14:textId="77777777" w:rsidR="00AD2F27" w:rsidRPr="00E93627" w:rsidRDefault="00AD2F27" w:rsidP="00AD2F27">
            <w:pPr>
              <w:rPr>
                <w:sz w:val="14"/>
                <w:szCs w:val="14"/>
              </w:rPr>
            </w:pPr>
          </w:p>
        </w:tc>
      </w:tr>
      <w:tr w:rsidR="00AD2F27" w:rsidRPr="00AD151E" w14:paraId="5E4954D9" w14:textId="77777777" w:rsidTr="00430637">
        <w:trPr>
          <w:trHeight w:val="246"/>
        </w:trPr>
        <w:tc>
          <w:tcPr>
            <w:tcW w:w="1503" w:type="pct"/>
          </w:tcPr>
          <w:p w14:paraId="196D8F28" w14:textId="3C4E7F87" w:rsidR="00AD2F27" w:rsidRPr="00E93627" w:rsidRDefault="00AD2F27" w:rsidP="00AD2F27">
            <w:pPr>
              <w:rPr>
                <w:color w:val="000000"/>
                <w:sz w:val="14"/>
                <w:szCs w:val="14"/>
              </w:rPr>
            </w:pPr>
            <w:r w:rsidRPr="00C32D2C">
              <w:rPr>
                <w:color w:val="000000"/>
                <w:sz w:val="14"/>
                <w:szCs w:val="14"/>
              </w:rPr>
              <w:t>Percentage ongesorteerd bedrijfsafval</w:t>
            </w:r>
          </w:p>
        </w:tc>
        <w:tc>
          <w:tcPr>
            <w:tcW w:w="284" w:type="pct"/>
          </w:tcPr>
          <w:p w14:paraId="1B19B33F" w14:textId="77777777" w:rsidR="00AD2F27" w:rsidRPr="00E93627" w:rsidRDefault="00AD2F27" w:rsidP="00AD2F27">
            <w:pPr>
              <w:rPr>
                <w:sz w:val="14"/>
                <w:szCs w:val="14"/>
              </w:rPr>
            </w:pPr>
          </w:p>
        </w:tc>
        <w:tc>
          <w:tcPr>
            <w:tcW w:w="272" w:type="pct"/>
          </w:tcPr>
          <w:p w14:paraId="2E893174" w14:textId="77777777" w:rsidR="00AD2F27" w:rsidRPr="00E93627" w:rsidRDefault="00AD2F27" w:rsidP="00AD2F27">
            <w:pPr>
              <w:rPr>
                <w:sz w:val="14"/>
                <w:szCs w:val="14"/>
              </w:rPr>
            </w:pPr>
          </w:p>
        </w:tc>
        <w:tc>
          <w:tcPr>
            <w:tcW w:w="272" w:type="pct"/>
          </w:tcPr>
          <w:p w14:paraId="71D8BA53" w14:textId="7C67A09A" w:rsidR="00AD2F27" w:rsidRPr="00E93627" w:rsidRDefault="00AD2F27" w:rsidP="00AD2F27">
            <w:pPr>
              <w:rPr>
                <w:sz w:val="14"/>
                <w:szCs w:val="14"/>
              </w:rPr>
            </w:pPr>
          </w:p>
        </w:tc>
        <w:tc>
          <w:tcPr>
            <w:tcW w:w="272" w:type="pct"/>
          </w:tcPr>
          <w:p w14:paraId="083B4A8C" w14:textId="77777777" w:rsidR="00AD2F27" w:rsidRPr="00E93627" w:rsidRDefault="00AD2F27" w:rsidP="00AD2F27">
            <w:pPr>
              <w:rPr>
                <w:sz w:val="14"/>
                <w:szCs w:val="14"/>
              </w:rPr>
            </w:pPr>
          </w:p>
        </w:tc>
        <w:tc>
          <w:tcPr>
            <w:tcW w:w="272" w:type="pct"/>
          </w:tcPr>
          <w:p w14:paraId="535C757C" w14:textId="69E16DB9" w:rsidR="00AD2F27" w:rsidRPr="00E93627" w:rsidRDefault="00AD2F27" w:rsidP="00AD2F27">
            <w:pPr>
              <w:rPr>
                <w:sz w:val="14"/>
                <w:szCs w:val="14"/>
              </w:rPr>
            </w:pPr>
          </w:p>
        </w:tc>
        <w:tc>
          <w:tcPr>
            <w:tcW w:w="184" w:type="pct"/>
          </w:tcPr>
          <w:p w14:paraId="4E47AB70" w14:textId="087A3553" w:rsidR="00AD2F27" w:rsidRPr="00E93627" w:rsidRDefault="00AD2F27" w:rsidP="00AD2F27">
            <w:pPr>
              <w:rPr>
                <w:sz w:val="14"/>
                <w:szCs w:val="14"/>
              </w:rPr>
            </w:pPr>
          </w:p>
        </w:tc>
        <w:tc>
          <w:tcPr>
            <w:tcW w:w="304" w:type="pct"/>
            <w:shd w:val="clear" w:color="auto" w:fill="D9D9D9" w:themeFill="background1" w:themeFillShade="D9"/>
          </w:tcPr>
          <w:p w14:paraId="3825D5A7" w14:textId="1E5D1E2E" w:rsidR="00AD2F27" w:rsidRPr="00E93627" w:rsidRDefault="00AD2F27" w:rsidP="00AD2F27">
            <w:pPr>
              <w:rPr>
                <w:i/>
                <w:iCs/>
                <w:sz w:val="14"/>
                <w:szCs w:val="14"/>
              </w:rPr>
            </w:pPr>
            <w:r>
              <w:rPr>
                <w:i/>
                <w:iCs/>
                <w:sz w:val="14"/>
                <w:szCs w:val="14"/>
              </w:rPr>
              <w:t>75.1</w:t>
            </w:r>
          </w:p>
        </w:tc>
        <w:tc>
          <w:tcPr>
            <w:tcW w:w="305" w:type="pct"/>
            <w:shd w:val="clear" w:color="auto" w:fill="D9D9D9" w:themeFill="background1" w:themeFillShade="D9"/>
          </w:tcPr>
          <w:p w14:paraId="2A34DFB3" w14:textId="56183A2A" w:rsidR="00AD2F27" w:rsidRPr="00E93627" w:rsidRDefault="00AD2F27" w:rsidP="00AD2F27">
            <w:pPr>
              <w:rPr>
                <w:i/>
                <w:iCs/>
                <w:sz w:val="14"/>
                <w:szCs w:val="14"/>
              </w:rPr>
            </w:pPr>
            <w:r>
              <w:rPr>
                <w:i/>
                <w:iCs/>
                <w:sz w:val="14"/>
                <w:szCs w:val="14"/>
              </w:rPr>
              <w:t>72.7</w:t>
            </w:r>
          </w:p>
        </w:tc>
        <w:tc>
          <w:tcPr>
            <w:tcW w:w="305" w:type="pct"/>
            <w:shd w:val="clear" w:color="auto" w:fill="D9D9D9" w:themeFill="background1" w:themeFillShade="D9"/>
          </w:tcPr>
          <w:p w14:paraId="4AB3A0E1" w14:textId="0A54CC04" w:rsidR="00AD2F27" w:rsidRPr="00E93627" w:rsidRDefault="00AD2F27" w:rsidP="00AD2F27">
            <w:pPr>
              <w:rPr>
                <w:i/>
                <w:iCs/>
                <w:sz w:val="14"/>
                <w:szCs w:val="14"/>
              </w:rPr>
            </w:pPr>
            <w:r>
              <w:rPr>
                <w:i/>
                <w:iCs/>
                <w:sz w:val="14"/>
                <w:szCs w:val="14"/>
              </w:rPr>
              <w:t>66.2</w:t>
            </w:r>
          </w:p>
        </w:tc>
        <w:tc>
          <w:tcPr>
            <w:tcW w:w="304" w:type="pct"/>
            <w:shd w:val="clear" w:color="auto" w:fill="D9D9D9" w:themeFill="background1" w:themeFillShade="D9"/>
          </w:tcPr>
          <w:p w14:paraId="7475B6D6" w14:textId="54A836AF" w:rsidR="00AD2F27" w:rsidRPr="00E93627" w:rsidRDefault="00AD2F27" w:rsidP="00AD2F27">
            <w:pPr>
              <w:rPr>
                <w:i/>
                <w:iCs/>
                <w:sz w:val="14"/>
                <w:szCs w:val="14"/>
              </w:rPr>
            </w:pPr>
            <w:r>
              <w:rPr>
                <w:i/>
                <w:iCs/>
                <w:sz w:val="14"/>
                <w:szCs w:val="14"/>
              </w:rPr>
              <w:t>74.5</w:t>
            </w:r>
          </w:p>
        </w:tc>
        <w:tc>
          <w:tcPr>
            <w:tcW w:w="136" w:type="pct"/>
          </w:tcPr>
          <w:p w14:paraId="4D08C038" w14:textId="77777777" w:rsidR="00AD2F27" w:rsidRPr="00E93627" w:rsidRDefault="00AD2F27" w:rsidP="00AD2F27">
            <w:pPr>
              <w:rPr>
                <w:sz w:val="14"/>
                <w:szCs w:val="14"/>
              </w:rPr>
            </w:pPr>
          </w:p>
        </w:tc>
        <w:tc>
          <w:tcPr>
            <w:tcW w:w="302" w:type="pct"/>
            <w:shd w:val="clear" w:color="auto" w:fill="DAEEF3" w:themeFill="accent5" w:themeFillTint="33"/>
          </w:tcPr>
          <w:p w14:paraId="0187E469" w14:textId="77777777" w:rsidR="00AD2F27" w:rsidRPr="00E93627" w:rsidRDefault="00AD2F27" w:rsidP="00AD2F27">
            <w:pPr>
              <w:rPr>
                <w:sz w:val="14"/>
                <w:szCs w:val="14"/>
              </w:rPr>
            </w:pPr>
          </w:p>
        </w:tc>
        <w:tc>
          <w:tcPr>
            <w:tcW w:w="285" w:type="pct"/>
          </w:tcPr>
          <w:p w14:paraId="7DEC6B3A" w14:textId="77777777" w:rsidR="00AD2F27" w:rsidRPr="00E93627" w:rsidRDefault="00AD2F27" w:rsidP="00AD2F27">
            <w:pPr>
              <w:rPr>
                <w:sz w:val="14"/>
                <w:szCs w:val="14"/>
              </w:rPr>
            </w:pPr>
          </w:p>
        </w:tc>
      </w:tr>
      <w:tr w:rsidR="00AD2F27" w:rsidRPr="00AD151E" w14:paraId="195F508C" w14:textId="24D7F461" w:rsidTr="00430637">
        <w:trPr>
          <w:trHeight w:val="246"/>
        </w:trPr>
        <w:tc>
          <w:tcPr>
            <w:tcW w:w="1503" w:type="pct"/>
          </w:tcPr>
          <w:p w14:paraId="011E2804" w14:textId="6C171BB6" w:rsidR="00AD2F27" w:rsidRPr="00E93627" w:rsidRDefault="00AD2F27" w:rsidP="00AD2F27">
            <w:pPr>
              <w:rPr>
                <w:color w:val="000000"/>
                <w:sz w:val="14"/>
                <w:szCs w:val="14"/>
              </w:rPr>
            </w:pPr>
            <w:r w:rsidRPr="00C32D2C">
              <w:rPr>
                <w:color w:val="000000"/>
                <w:sz w:val="14"/>
                <w:szCs w:val="14"/>
              </w:rPr>
              <w:t>Percentage gevaarlijk afval</w:t>
            </w:r>
          </w:p>
        </w:tc>
        <w:tc>
          <w:tcPr>
            <w:tcW w:w="284" w:type="pct"/>
          </w:tcPr>
          <w:p w14:paraId="7CF1CFFB" w14:textId="77777777" w:rsidR="00AD2F27" w:rsidRPr="00E93627" w:rsidRDefault="00AD2F27" w:rsidP="00AD2F27">
            <w:pPr>
              <w:rPr>
                <w:sz w:val="14"/>
                <w:szCs w:val="14"/>
              </w:rPr>
            </w:pPr>
          </w:p>
        </w:tc>
        <w:tc>
          <w:tcPr>
            <w:tcW w:w="272" w:type="pct"/>
          </w:tcPr>
          <w:p w14:paraId="0EC132A5" w14:textId="77777777" w:rsidR="00AD2F27" w:rsidRPr="00E93627" w:rsidRDefault="00AD2F27" w:rsidP="00AD2F27">
            <w:pPr>
              <w:rPr>
                <w:sz w:val="14"/>
                <w:szCs w:val="14"/>
              </w:rPr>
            </w:pPr>
          </w:p>
        </w:tc>
        <w:tc>
          <w:tcPr>
            <w:tcW w:w="272" w:type="pct"/>
          </w:tcPr>
          <w:p w14:paraId="7CAD9F5B" w14:textId="2A7612EF" w:rsidR="00AD2F27" w:rsidRPr="00E93627" w:rsidRDefault="00AD2F27" w:rsidP="00AD2F27">
            <w:pPr>
              <w:rPr>
                <w:sz w:val="14"/>
                <w:szCs w:val="14"/>
              </w:rPr>
            </w:pPr>
          </w:p>
        </w:tc>
        <w:tc>
          <w:tcPr>
            <w:tcW w:w="272" w:type="pct"/>
          </w:tcPr>
          <w:p w14:paraId="58927FAD" w14:textId="77777777" w:rsidR="00AD2F27" w:rsidRPr="00E93627" w:rsidRDefault="00AD2F27" w:rsidP="00AD2F27">
            <w:pPr>
              <w:rPr>
                <w:sz w:val="14"/>
                <w:szCs w:val="14"/>
              </w:rPr>
            </w:pPr>
          </w:p>
        </w:tc>
        <w:tc>
          <w:tcPr>
            <w:tcW w:w="272" w:type="pct"/>
          </w:tcPr>
          <w:p w14:paraId="2B3C872A" w14:textId="55F5FA5C" w:rsidR="00AD2F27" w:rsidRPr="00E93627" w:rsidRDefault="00AD2F27" w:rsidP="00AD2F27">
            <w:pPr>
              <w:rPr>
                <w:sz w:val="14"/>
                <w:szCs w:val="14"/>
              </w:rPr>
            </w:pPr>
          </w:p>
        </w:tc>
        <w:tc>
          <w:tcPr>
            <w:tcW w:w="184" w:type="pct"/>
          </w:tcPr>
          <w:p w14:paraId="741313CF" w14:textId="085E785F" w:rsidR="00AD2F27" w:rsidRPr="00E93627" w:rsidRDefault="00AD2F27" w:rsidP="00AD2F27">
            <w:pPr>
              <w:rPr>
                <w:sz w:val="14"/>
                <w:szCs w:val="14"/>
              </w:rPr>
            </w:pPr>
          </w:p>
        </w:tc>
        <w:tc>
          <w:tcPr>
            <w:tcW w:w="304" w:type="pct"/>
            <w:shd w:val="clear" w:color="auto" w:fill="D9D9D9" w:themeFill="background1" w:themeFillShade="D9"/>
          </w:tcPr>
          <w:p w14:paraId="2F1539FF" w14:textId="36088D14" w:rsidR="00AD2F27" w:rsidRPr="00E93627" w:rsidRDefault="00AD2F27" w:rsidP="00AD2F27">
            <w:pPr>
              <w:rPr>
                <w:i/>
                <w:iCs/>
                <w:sz w:val="14"/>
                <w:szCs w:val="14"/>
              </w:rPr>
            </w:pPr>
            <w:r w:rsidRPr="00AD2F27">
              <w:rPr>
                <w:i/>
                <w:iCs/>
                <w:sz w:val="14"/>
                <w:szCs w:val="14"/>
              </w:rPr>
              <w:t>13</w:t>
            </w:r>
          </w:p>
        </w:tc>
        <w:tc>
          <w:tcPr>
            <w:tcW w:w="305" w:type="pct"/>
            <w:shd w:val="clear" w:color="auto" w:fill="D9D9D9" w:themeFill="background1" w:themeFillShade="D9"/>
          </w:tcPr>
          <w:p w14:paraId="5BD4C42B" w14:textId="391AB004" w:rsidR="00AD2F27" w:rsidRPr="00E93627" w:rsidRDefault="00AD2F27" w:rsidP="00AD2F27">
            <w:pPr>
              <w:rPr>
                <w:i/>
                <w:iCs/>
                <w:sz w:val="14"/>
                <w:szCs w:val="14"/>
              </w:rPr>
            </w:pPr>
            <w:r>
              <w:rPr>
                <w:i/>
                <w:iCs/>
                <w:sz w:val="14"/>
                <w:szCs w:val="14"/>
              </w:rPr>
              <w:t>0.28</w:t>
            </w:r>
          </w:p>
        </w:tc>
        <w:tc>
          <w:tcPr>
            <w:tcW w:w="305" w:type="pct"/>
            <w:shd w:val="clear" w:color="auto" w:fill="D9D9D9" w:themeFill="background1" w:themeFillShade="D9"/>
          </w:tcPr>
          <w:p w14:paraId="519980E9" w14:textId="48640C35" w:rsidR="00AD2F27" w:rsidRPr="00E93627" w:rsidRDefault="00AD2F27" w:rsidP="00AD2F27">
            <w:pPr>
              <w:rPr>
                <w:i/>
                <w:iCs/>
                <w:sz w:val="14"/>
                <w:szCs w:val="14"/>
              </w:rPr>
            </w:pPr>
            <w:r w:rsidRPr="00E93627">
              <w:rPr>
                <w:i/>
                <w:iCs/>
                <w:sz w:val="14"/>
                <w:szCs w:val="14"/>
              </w:rPr>
              <w:t>0.</w:t>
            </w:r>
            <w:r>
              <w:rPr>
                <w:i/>
                <w:iCs/>
                <w:sz w:val="14"/>
                <w:szCs w:val="14"/>
              </w:rPr>
              <w:t>0</w:t>
            </w:r>
            <w:r w:rsidRPr="00E93627">
              <w:rPr>
                <w:i/>
                <w:iCs/>
                <w:sz w:val="14"/>
                <w:szCs w:val="14"/>
              </w:rPr>
              <w:t>1</w:t>
            </w:r>
          </w:p>
        </w:tc>
        <w:tc>
          <w:tcPr>
            <w:tcW w:w="304" w:type="pct"/>
            <w:shd w:val="clear" w:color="auto" w:fill="D9D9D9" w:themeFill="background1" w:themeFillShade="D9"/>
          </w:tcPr>
          <w:p w14:paraId="3C5804BD" w14:textId="31EF9573" w:rsidR="00AD2F27" w:rsidRPr="00E93627" w:rsidRDefault="00AD2F27" w:rsidP="00AD2F27">
            <w:pPr>
              <w:rPr>
                <w:i/>
                <w:iCs/>
                <w:sz w:val="14"/>
                <w:szCs w:val="14"/>
              </w:rPr>
            </w:pPr>
            <w:r>
              <w:rPr>
                <w:i/>
                <w:iCs/>
                <w:sz w:val="14"/>
                <w:szCs w:val="14"/>
              </w:rPr>
              <w:t>0.31</w:t>
            </w:r>
          </w:p>
        </w:tc>
        <w:tc>
          <w:tcPr>
            <w:tcW w:w="136" w:type="pct"/>
          </w:tcPr>
          <w:p w14:paraId="709113DC" w14:textId="77777777" w:rsidR="00AD2F27" w:rsidRPr="00E93627" w:rsidRDefault="00AD2F27" w:rsidP="00AD2F27">
            <w:pPr>
              <w:rPr>
                <w:sz w:val="14"/>
                <w:szCs w:val="14"/>
              </w:rPr>
            </w:pPr>
          </w:p>
        </w:tc>
        <w:tc>
          <w:tcPr>
            <w:tcW w:w="302" w:type="pct"/>
          </w:tcPr>
          <w:p w14:paraId="0F17FB40" w14:textId="77777777" w:rsidR="00AD2F27" w:rsidRPr="00E93627" w:rsidRDefault="00AD2F27" w:rsidP="00AD2F27">
            <w:pPr>
              <w:rPr>
                <w:sz w:val="14"/>
                <w:szCs w:val="14"/>
              </w:rPr>
            </w:pPr>
          </w:p>
        </w:tc>
        <w:tc>
          <w:tcPr>
            <w:tcW w:w="285" w:type="pct"/>
          </w:tcPr>
          <w:p w14:paraId="0BC6F82C" w14:textId="77777777" w:rsidR="00AD2F27" w:rsidRPr="00E93627" w:rsidRDefault="00AD2F27" w:rsidP="00AD2F27">
            <w:pPr>
              <w:rPr>
                <w:sz w:val="14"/>
                <w:szCs w:val="14"/>
              </w:rPr>
            </w:pPr>
          </w:p>
        </w:tc>
      </w:tr>
      <w:tr w:rsidR="00AD2F27" w:rsidRPr="00AD151E" w14:paraId="41B41BE6" w14:textId="43C1A6CA" w:rsidTr="00430637">
        <w:trPr>
          <w:trHeight w:val="246"/>
        </w:trPr>
        <w:tc>
          <w:tcPr>
            <w:tcW w:w="1503" w:type="pct"/>
          </w:tcPr>
          <w:p w14:paraId="6B131795" w14:textId="3AA4669C" w:rsidR="00AD2F27" w:rsidRPr="00E93627" w:rsidRDefault="00AD2F27" w:rsidP="00AD2F27">
            <w:pPr>
              <w:rPr>
                <w:color w:val="000000"/>
                <w:sz w:val="14"/>
                <w:szCs w:val="14"/>
              </w:rPr>
            </w:pPr>
            <w:r w:rsidRPr="00C32D2C">
              <w:rPr>
                <w:sz w:val="14"/>
                <w:szCs w:val="14"/>
              </w:rPr>
              <w:t>Papierafval per bezet bed</w:t>
            </w:r>
          </w:p>
        </w:tc>
        <w:tc>
          <w:tcPr>
            <w:tcW w:w="284" w:type="pct"/>
          </w:tcPr>
          <w:p w14:paraId="567C9FBF" w14:textId="77777777" w:rsidR="00AD2F27" w:rsidRPr="00E93627" w:rsidRDefault="00AD2F27" w:rsidP="00AD2F27">
            <w:pPr>
              <w:rPr>
                <w:sz w:val="14"/>
                <w:szCs w:val="14"/>
              </w:rPr>
            </w:pPr>
          </w:p>
        </w:tc>
        <w:tc>
          <w:tcPr>
            <w:tcW w:w="272" w:type="pct"/>
          </w:tcPr>
          <w:p w14:paraId="0F89FC87" w14:textId="77777777" w:rsidR="00AD2F27" w:rsidRPr="00E93627" w:rsidRDefault="00AD2F27" w:rsidP="00AD2F27">
            <w:pPr>
              <w:rPr>
                <w:sz w:val="14"/>
                <w:szCs w:val="14"/>
              </w:rPr>
            </w:pPr>
          </w:p>
        </w:tc>
        <w:tc>
          <w:tcPr>
            <w:tcW w:w="272" w:type="pct"/>
          </w:tcPr>
          <w:p w14:paraId="239916F3" w14:textId="18299D73" w:rsidR="00AD2F27" w:rsidRPr="00E93627" w:rsidRDefault="00AD2F27" w:rsidP="00AD2F27">
            <w:pPr>
              <w:rPr>
                <w:sz w:val="14"/>
                <w:szCs w:val="14"/>
              </w:rPr>
            </w:pPr>
          </w:p>
        </w:tc>
        <w:tc>
          <w:tcPr>
            <w:tcW w:w="272" w:type="pct"/>
          </w:tcPr>
          <w:p w14:paraId="0848EFB1" w14:textId="77777777" w:rsidR="00AD2F27" w:rsidRPr="00E93627" w:rsidRDefault="00AD2F27" w:rsidP="00AD2F27">
            <w:pPr>
              <w:rPr>
                <w:sz w:val="14"/>
                <w:szCs w:val="14"/>
              </w:rPr>
            </w:pPr>
          </w:p>
        </w:tc>
        <w:tc>
          <w:tcPr>
            <w:tcW w:w="272" w:type="pct"/>
          </w:tcPr>
          <w:p w14:paraId="34ACDE31" w14:textId="114E6A19" w:rsidR="00AD2F27" w:rsidRPr="00E93627" w:rsidRDefault="00AD2F27" w:rsidP="00AD2F27">
            <w:pPr>
              <w:rPr>
                <w:sz w:val="14"/>
                <w:szCs w:val="14"/>
              </w:rPr>
            </w:pPr>
          </w:p>
        </w:tc>
        <w:tc>
          <w:tcPr>
            <w:tcW w:w="184" w:type="pct"/>
          </w:tcPr>
          <w:p w14:paraId="1467F98C" w14:textId="45D91950" w:rsidR="00AD2F27" w:rsidRPr="00E93627" w:rsidRDefault="00AD2F27" w:rsidP="00AD2F27">
            <w:pPr>
              <w:rPr>
                <w:sz w:val="14"/>
                <w:szCs w:val="14"/>
              </w:rPr>
            </w:pPr>
          </w:p>
        </w:tc>
        <w:tc>
          <w:tcPr>
            <w:tcW w:w="304" w:type="pct"/>
            <w:shd w:val="clear" w:color="auto" w:fill="D9D9D9" w:themeFill="background1" w:themeFillShade="D9"/>
          </w:tcPr>
          <w:p w14:paraId="443EE89B" w14:textId="2A2B2127" w:rsidR="00AD2F27" w:rsidRPr="00E93627" w:rsidRDefault="00AD2F27" w:rsidP="00AD2F27">
            <w:pPr>
              <w:rPr>
                <w:i/>
                <w:iCs/>
                <w:sz w:val="14"/>
                <w:szCs w:val="14"/>
              </w:rPr>
            </w:pPr>
            <w:r w:rsidRPr="00AD2F27">
              <w:rPr>
                <w:i/>
                <w:iCs/>
                <w:sz w:val="14"/>
                <w:szCs w:val="14"/>
              </w:rPr>
              <w:t>228</w:t>
            </w:r>
          </w:p>
        </w:tc>
        <w:tc>
          <w:tcPr>
            <w:tcW w:w="305" w:type="pct"/>
            <w:shd w:val="clear" w:color="auto" w:fill="D9D9D9" w:themeFill="background1" w:themeFillShade="D9"/>
          </w:tcPr>
          <w:p w14:paraId="29935E75" w14:textId="4941541D" w:rsidR="00AD2F27" w:rsidRPr="00E93627" w:rsidRDefault="00AD2F27" w:rsidP="00AD2F27">
            <w:pPr>
              <w:rPr>
                <w:i/>
                <w:iCs/>
                <w:sz w:val="14"/>
                <w:szCs w:val="14"/>
              </w:rPr>
            </w:pPr>
            <w:r>
              <w:rPr>
                <w:i/>
                <w:iCs/>
                <w:sz w:val="14"/>
                <w:szCs w:val="14"/>
              </w:rPr>
              <w:t>124</w:t>
            </w:r>
          </w:p>
        </w:tc>
        <w:tc>
          <w:tcPr>
            <w:tcW w:w="305" w:type="pct"/>
            <w:shd w:val="clear" w:color="auto" w:fill="D9D9D9" w:themeFill="background1" w:themeFillShade="D9"/>
          </w:tcPr>
          <w:p w14:paraId="495DB965" w14:textId="6A7CA261" w:rsidR="00AD2F27" w:rsidRPr="00E93627" w:rsidRDefault="00AD2F27" w:rsidP="00AD2F27">
            <w:pPr>
              <w:rPr>
                <w:i/>
                <w:iCs/>
                <w:sz w:val="14"/>
                <w:szCs w:val="14"/>
              </w:rPr>
            </w:pPr>
            <w:r>
              <w:rPr>
                <w:i/>
                <w:iCs/>
                <w:sz w:val="14"/>
                <w:szCs w:val="14"/>
              </w:rPr>
              <w:t>49.1</w:t>
            </w:r>
          </w:p>
        </w:tc>
        <w:tc>
          <w:tcPr>
            <w:tcW w:w="304" w:type="pct"/>
            <w:shd w:val="clear" w:color="auto" w:fill="D9D9D9" w:themeFill="background1" w:themeFillShade="D9"/>
          </w:tcPr>
          <w:p w14:paraId="4B5FBCDD" w14:textId="0562F4D3" w:rsidR="00AD2F27" w:rsidRPr="00E93627" w:rsidRDefault="00AD2F27" w:rsidP="00AD2F27">
            <w:pPr>
              <w:rPr>
                <w:i/>
                <w:iCs/>
                <w:sz w:val="14"/>
                <w:szCs w:val="14"/>
              </w:rPr>
            </w:pPr>
            <w:r>
              <w:rPr>
                <w:i/>
                <w:iCs/>
                <w:sz w:val="14"/>
                <w:szCs w:val="14"/>
              </w:rPr>
              <w:t>56.4</w:t>
            </w:r>
          </w:p>
        </w:tc>
        <w:tc>
          <w:tcPr>
            <w:tcW w:w="136" w:type="pct"/>
          </w:tcPr>
          <w:p w14:paraId="7A86F7CC" w14:textId="77777777" w:rsidR="00AD2F27" w:rsidRPr="00E93627" w:rsidRDefault="00AD2F27" w:rsidP="00AD2F27">
            <w:pPr>
              <w:rPr>
                <w:sz w:val="14"/>
                <w:szCs w:val="14"/>
              </w:rPr>
            </w:pPr>
          </w:p>
        </w:tc>
        <w:tc>
          <w:tcPr>
            <w:tcW w:w="302" w:type="pct"/>
          </w:tcPr>
          <w:p w14:paraId="484929CD" w14:textId="77777777" w:rsidR="00AD2F27" w:rsidRPr="00E93627" w:rsidRDefault="00AD2F27" w:rsidP="00AD2F27">
            <w:pPr>
              <w:rPr>
                <w:sz w:val="14"/>
                <w:szCs w:val="14"/>
              </w:rPr>
            </w:pPr>
          </w:p>
        </w:tc>
        <w:tc>
          <w:tcPr>
            <w:tcW w:w="285" w:type="pct"/>
          </w:tcPr>
          <w:p w14:paraId="77287769" w14:textId="77777777" w:rsidR="00AD2F27" w:rsidRPr="00E93627" w:rsidRDefault="00AD2F27" w:rsidP="00AD2F27">
            <w:pPr>
              <w:rPr>
                <w:sz w:val="14"/>
                <w:szCs w:val="14"/>
              </w:rPr>
            </w:pPr>
          </w:p>
        </w:tc>
      </w:tr>
      <w:tr w:rsidR="00AD2F27" w:rsidRPr="00AD151E" w14:paraId="68652B9C" w14:textId="31D74108" w:rsidTr="00430637">
        <w:trPr>
          <w:trHeight w:val="246"/>
        </w:trPr>
        <w:tc>
          <w:tcPr>
            <w:tcW w:w="1503" w:type="pct"/>
          </w:tcPr>
          <w:p w14:paraId="7C582278" w14:textId="5FDAB2C1" w:rsidR="00AD2F27" w:rsidRPr="00E93627" w:rsidRDefault="00AD2F27" w:rsidP="00AD2F27">
            <w:pPr>
              <w:rPr>
                <w:sz w:val="14"/>
                <w:szCs w:val="14"/>
              </w:rPr>
            </w:pPr>
            <w:r w:rsidRPr="00C32D2C">
              <w:rPr>
                <w:sz w:val="14"/>
                <w:szCs w:val="14"/>
              </w:rPr>
              <w:t>GTF+Swill+Koffiedrab per bezet bed</w:t>
            </w:r>
          </w:p>
        </w:tc>
        <w:tc>
          <w:tcPr>
            <w:tcW w:w="284" w:type="pct"/>
          </w:tcPr>
          <w:p w14:paraId="5C2F5FFC" w14:textId="77777777" w:rsidR="00AD2F27" w:rsidRPr="00E93627" w:rsidRDefault="00AD2F27" w:rsidP="00AD2F27">
            <w:pPr>
              <w:rPr>
                <w:sz w:val="14"/>
                <w:szCs w:val="14"/>
              </w:rPr>
            </w:pPr>
          </w:p>
        </w:tc>
        <w:tc>
          <w:tcPr>
            <w:tcW w:w="272" w:type="pct"/>
          </w:tcPr>
          <w:p w14:paraId="0D4A16E0" w14:textId="77777777" w:rsidR="00AD2F27" w:rsidRPr="00E93627" w:rsidRDefault="00AD2F27" w:rsidP="00AD2F27">
            <w:pPr>
              <w:rPr>
                <w:sz w:val="14"/>
                <w:szCs w:val="14"/>
              </w:rPr>
            </w:pPr>
          </w:p>
        </w:tc>
        <w:tc>
          <w:tcPr>
            <w:tcW w:w="272" w:type="pct"/>
          </w:tcPr>
          <w:p w14:paraId="09BD6371" w14:textId="5362B86D" w:rsidR="00AD2F27" w:rsidRPr="00E93627" w:rsidRDefault="00AD2F27" w:rsidP="00AD2F27">
            <w:pPr>
              <w:rPr>
                <w:sz w:val="14"/>
                <w:szCs w:val="14"/>
              </w:rPr>
            </w:pPr>
          </w:p>
        </w:tc>
        <w:tc>
          <w:tcPr>
            <w:tcW w:w="272" w:type="pct"/>
          </w:tcPr>
          <w:p w14:paraId="50D2D189" w14:textId="77777777" w:rsidR="00AD2F27" w:rsidRPr="00E93627" w:rsidRDefault="00AD2F27" w:rsidP="00AD2F27">
            <w:pPr>
              <w:rPr>
                <w:sz w:val="14"/>
                <w:szCs w:val="14"/>
              </w:rPr>
            </w:pPr>
          </w:p>
        </w:tc>
        <w:tc>
          <w:tcPr>
            <w:tcW w:w="272" w:type="pct"/>
          </w:tcPr>
          <w:p w14:paraId="0FD0E2C4" w14:textId="6E265D36" w:rsidR="00AD2F27" w:rsidRPr="00E93627" w:rsidRDefault="00AD2F27" w:rsidP="00AD2F27">
            <w:pPr>
              <w:rPr>
                <w:sz w:val="14"/>
                <w:szCs w:val="14"/>
              </w:rPr>
            </w:pPr>
          </w:p>
        </w:tc>
        <w:tc>
          <w:tcPr>
            <w:tcW w:w="184" w:type="pct"/>
          </w:tcPr>
          <w:p w14:paraId="36BD28A2" w14:textId="5DB1FA01" w:rsidR="00AD2F27" w:rsidRPr="00E93627" w:rsidRDefault="00AD2F27" w:rsidP="00AD2F27">
            <w:pPr>
              <w:rPr>
                <w:sz w:val="14"/>
                <w:szCs w:val="14"/>
              </w:rPr>
            </w:pPr>
          </w:p>
        </w:tc>
        <w:tc>
          <w:tcPr>
            <w:tcW w:w="304" w:type="pct"/>
            <w:shd w:val="clear" w:color="auto" w:fill="D9D9D9" w:themeFill="background1" w:themeFillShade="D9"/>
          </w:tcPr>
          <w:p w14:paraId="4C246DDF" w14:textId="6415F72F" w:rsidR="00AD2F27" w:rsidRPr="00E93627" w:rsidRDefault="00AD2F27" w:rsidP="00AD2F27">
            <w:pPr>
              <w:rPr>
                <w:i/>
                <w:iCs/>
                <w:sz w:val="14"/>
                <w:szCs w:val="14"/>
              </w:rPr>
            </w:pPr>
            <w:r w:rsidRPr="00AD2F27">
              <w:rPr>
                <w:i/>
                <w:iCs/>
                <w:sz w:val="14"/>
                <w:szCs w:val="14"/>
              </w:rPr>
              <w:t>66.3</w:t>
            </w:r>
          </w:p>
        </w:tc>
        <w:tc>
          <w:tcPr>
            <w:tcW w:w="305" w:type="pct"/>
            <w:shd w:val="clear" w:color="auto" w:fill="D9D9D9" w:themeFill="background1" w:themeFillShade="D9"/>
          </w:tcPr>
          <w:p w14:paraId="23FEBCB6" w14:textId="7C8232AA" w:rsidR="00AD2F27" w:rsidRPr="00E93627" w:rsidRDefault="00AD2F27" w:rsidP="00AD2F27">
            <w:pPr>
              <w:rPr>
                <w:i/>
                <w:iCs/>
                <w:sz w:val="14"/>
                <w:szCs w:val="14"/>
              </w:rPr>
            </w:pPr>
            <w:r>
              <w:rPr>
                <w:i/>
                <w:iCs/>
                <w:sz w:val="14"/>
                <w:szCs w:val="14"/>
              </w:rPr>
              <w:t>3.94</w:t>
            </w:r>
          </w:p>
        </w:tc>
        <w:tc>
          <w:tcPr>
            <w:tcW w:w="305" w:type="pct"/>
            <w:shd w:val="clear" w:color="auto" w:fill="D9D9D9" w:themeFill="background1" w:themeFillShade="D9"/>
          </w:tcPr>
          <w:p w14:paraId="5A288874" w14:textId="5E6738FA" w:rsidR="00AD2F27" w:rsidRPr="00E93627" w:rsidRDefault="00AD2F27" w:rsidP="00AD2F27">
            <w:pPr>
              <w:rPr>
                <w:i/>
                <w:iCs/>
                <w:sz w:val="14"/>
                <w:szCs w:val="14"/>
              </w:rPr>
            </w:pPr>
            <w:r>
              <w:rPr>
                <w:i/>
                <w:iCs/>
                <w:sz w:val="14"/>
                <w:szCs w:val="14"/>
              </w:rPr>
              <w:t>10</w:t>
            </w:r>
          </w:p>
        </w:tc>
        <w:tc>
          <w:tcPr>
            <w:tcW w:w="304" w:type="pct"/>
            <w:shd w:val="clear" w:color="auto" w:fill="D9D9D9" w:themeFill="background1" w:themeFillShade="D9"/>
          </w:tcPr>
          <w:p w14:paraId="37926D71" w14:textId="107C43E3" w:rsidR="00AD2F27" w:rsidRPr="00E93627" w:rsidRDefault="00AD2F27" w:rsidP="00AD2F27">
            <w:pPr>
              <w:rPr>
                <w:i/>
                <w:iCs/>
                <w:sz w:val="14"/>
                <w:szCs w:val="14"/>
              </w:rPr>
            </w:pPr>
            <w:r>
              <w:rPr>
                <w:i/>
                <w:iCs/>
                <w:sz w:val="14"/>
                <w:szCs w:val="14"/>
              </w:rPr>
              <w:t>46.7</w:t>
            </w:r>
          </w:p>
        </w:tc>
        <w:tc>
          <w:tcPr>
            <w:tcW w:w="136" w:type="pct"/>
          </w:tcPr>
          <w:p w14:paraId="01567AA3" w14:textId="77777777" w:rsidR="00AD2F27" w:rsidRPr="00E93627" w:rsidRDefault="00AD2F27" w:rsidP="00AD2F27">
            <w:pPr>
              <w:rPr>
                <w:sz w:val="14"/>
                <w:szCs w:val="14"/>
              </w:rPr>
            </w:pPr>
          </w:p>
        </w:tc>
        <w:tc>
          <w:tcPr>
            <w:tcW w:w="302" w:type="pct"/>
          </w:tcPr>
          <w:p w14:paraId="12F47497" w14:textId="77777777" w:rsidR="00AD2F27" w:rsidRPr="00E93627" w:rsidRDefault="00AD2F27" w:rsidP="00AD2F27">
            <w:pPr>
              <w:rPr>
                <w:sz w:val="14"/>
                <w:szCs w:val="14"/>
              </w:rPr>
            </w:pPr>
          </w:p>
        </w:tc>
        <w:tc>
          <w:tcPr>
            <w:tcW w:w="285" w:type="pct"/>
          </w:tcPr>
          <w:p w14:paraId="29E6A759" w14:textId="77777777" w:rsidR="00AD2F27" w:rsidRPr="00E93627" w:rsidRDefault="00AD2F27" w:rsidP="00AD2F27">
            <w:pPr>
              <w:rPr>
                <w:sz w:val="14"/>
                <w:szCs w:val="14"/>
              </w:rPr>
            </w:pPr>
          </w:p>
        </w:tc>
      </w:tr>
      <w:tr w:rsidR="00AD2F27" w:rsidRPr="00AD151E" w14:paraId="1A101870" w14:textId="4F2EBDD7" w:rsidTr="00430637">
        <w:trPr>
          <w:trHeight w:val="246"/>
        </w:trPr>
        <w:tc>
          <w:tcPr>
            <w:tcW w:w="1503" w:type="pct"/>
          </w:tcPr>
          <w:p w14:paraId="54C081C5" w14:textId="3650AC0F" w:rsidR="00AD2F27" w:rsidRPr="00E93627" w:rsidRDefault="00AD2F27" w:rsidP="00AD2F27">
            <w:pPr>
              <w:rPr>
                <w:sz w:val="14"/>
                <w:szCs w:val="14"/>
              </w:rPr>
            </w:pPr>
            <w:r w:rsidRPr="00C32D2C">
              <w:rPr>
                <w:sz w:val="14"/>
                <w:szCs w:val="14"/>
              </w:rPr>
              <w:t>Specifiek ziekenhuisafval per bezet bed</w:t>
            </w:r>
          </w:p>
        </w:tc>
        <w:tc>
          <w:tcPr>
            <w:tcW w:w="284" w:type="pct"/>
          </w:tcPr>
          <w:p w14:paraId="783F5474" w14:textId="77777777" w:rsidR="00AD2F27" w:rsidRPr="00E93627" w:rsidRDefault="00AD2F27" w:rsidP="00AD2F27">
            <w:pPr>
              <w:rPr>
                <w:sz w:val="14"/>
                <w:szCs w:val="14"/>
              </w:rPr>
            </w:pPr>
          </w:p>
        </w:tc>
        <w:tc>
          <w:tcPr>
            <w:tcW w:w="272" w:type="pct"/>
          </w:tcPr>
          <w:p w14:paraId="3E329F05" w14:textId="77777777" w:rsidR="00AD2F27" w:rsidRPr="00E93627" w:rsidRDefault="00AD2F27" w:rsidP="00AD2F27">
            <w:pPr>
              <w:rPr>
                <w:sz w:val="14"/>
                <w:szCs w:val="14"/>
              </w:rPr>
            </w:pPr>
          </w:p>
        </w:tc>
        <w:tc>
          <w:tcPr>
            <w:tcW w:w="272" w:type="pct"/>
          </w:tcPr>
          <w:p w14:paraId="0F04E652" w14:textId="77276AA1" w:rsidR="00AD2F27" w:rsidRPr="00E93627" w:rsidRDefault="00AD2F27" w:rsidP="00AD2F27">
            <w:pPr>
              <w:rPr>
                <w:sz w:val="14"/>
                <w:szCs w:val="14"/>
              </w:rPr>
            </w:pPr>
          </w:p>
        </w:tc>
        <w:tc>
          <w:tcPr>
            <w:tcW w:w="272" w:type="pct"/>
          </w:tcPr>
          <w:p w14:paraId="63530925" w14:textId="77777777" w:rsidR="00AD2F27" w:rsidRPr="00E93627" w:rsidRDefault="00AD2F27" w:rsidP="00AD2F27">
            <w:pPr>
              <w:rPr>
                <w:sz w:val="14"/>
                <w:szCs w:val="14"/>
              </w:rPr>
            </w:pPr>
          </w:p>
        </w:tc>
        <w:tc>
          <w:tcPr>
            <w:tcW w:w="272" w:type="pct"/>
          </w:tcPr>
          <w:p w14:paraId="07BCC3C7" w14:textId="1C7C303B" w:rsidR="00AD2F27" w:rsidRPr="00E93627" w:rsidRDefault="00AD2F27" w:rsidP="00AD2F27">
            <w:pPr>
              <w:rPr>
                <w:sz w:val="14"/>
                <w:szCs w:val="14"/>
              </w:rPr>
            </w:pPr>
          </w:p>
        </w:tc>
        <w:tc>
          <w:tcPr>
            <w:tcW w:w="184" w:type="pct"/>
          </w:tcPr>
          <w:p w14:paraId="7C36EEF0" w14:textId="5337336D" w:rsidR="00AD2F27" w:rsidRPr="00E93627" w:rsidRDefault="00AD2F27" w:rsidP="00AD2F27">
            <w:pPr>
              <w:rPr>
                <w:sz w:val="14"/>
                <w:szCs w:val="14"/>
              </w:rPr>
            </w:pPr>
          </w:p>
        </w:tc>
        <w:tc>
          <w:tcPr>
            <w:tcW w:w="304" w:type="pct"/>
            <w:shd w:val="clear" w:color="auto" w:fill="D9D9D9" w:themeFill="background1" w:themeFillShade="D9"/>
          </w:tcPr>
          <w:p w14:paraId="4DDF2DE4" w14:textId="186ECD4D" w:rsidR="00AD2F27" w:rsidRPr="00E93627" w:rsidRDefault="00AD2F27" w:rsidP="00AD2F27">
            <w:pPr>
              <w:rPr>
                <w:i/>
                <w:iCs/>
                <w:sz w:val="14"/>
                <w:szCs w:val="14"/>
              </w:rPr>
            </w:pPr>
            <w:r>
              <w:rPr>
                <w:i/>
                <w:iCs/>
                <w:sz w:val="14"/>
                <w:szCs w:val="14"/>
              </w:rPr>
              <w:t>206</w:t>
            </w:r>
          </w:p>
        </w:tc>
        <w:tc>
          <w:tcPr>
            <w:tcW w:w="305" w:type="pct"/>
            <w:shd w:val="clear" w:color="auto" w:fill="D9D9D9" w:themeFill="background1" w:themeFillShade="D9"/>
          </w:tcPr>
          <w:p w14:paraId="41063519" w14:textId="7BFBC3D1" w:rsidR="00AD2F27" w:rsidRPr="00E93627" w:rsidRDefault="00AD2F27" w:rsidP="00AD2F27">
            <w:pPr>
              <w:rPr>
                <w:i/>
                <w:iCs/>
                <w:sz w:val="14"/>
                <w:szCs w:val="14"/>
              </w:rPr>
            </w:pPr>
            <w:r>
              <w:rPr>
                <w:i/>
                <w:iCs/>
                <w:sz w:val="14"/>
                <w:szCs w:val="14"/>
              </w:rPr>
              <w:t>2.03</w:t>
            </w:r>
          </w:p>
        </w:tc>
        <w:tc>
          <w:tcPr>
            <w:tcW w:w="305" w:type="pct"/>
            <w:shd w:val="clear" w:color="auto" w:fill="D9D9D9" w:themeFill="background1" w:themeFillShade="D9"/>
          </w:tcPr>
          <w:p w14:paraId="23DF06C9" w14:textId="40FAFFC1" w:rsidR="00AD2F27" w:rsidRPr="00E93627" w:rsidRDefault="00AD2F27" w:rsidP="00AD2F27">
            <w:pPr>
              <w:rPr>
                <w:i/>
                <w:iCs/>
                <w:sz w:val="14"/>
                <w:szCs w:val="14"/>
              </w:rPr>
            </w:pPr>
            <w:r>
              <w:rPr>
                <w:i/>
                <w:iCs/>
                <w:sz w:val="14"/>
                <w:szCs w:val="14"/>
              </w:rPr>
              <w:t>0.22</w:t>
            </w:r>
          </w:p>
        </w:tc>
        <w:tc>
          <w:tcPr>
            <w:tcW w:w="304" w:type="pct"/>
            <w:shd w:val="clear" w:color="auto" w:fill="D9D9D9" w:themeFill="background1" w:themeFillShade="D9"/>
          </w:tcPr>
          <w:p w14:paraId="60C445E2" w14:textId="429D770B" w:rsidR="00AD2F27" w:rsidRPr="00E93627" w:rsidRDefault="00AD2F27" w:rsidP="00AD2F27">
            <w:pPr>
              <w:rPr>
                <w:i/>
                <w:iCs/>
                <w:sz w:val="14"/>
                <w:szCs w:val="14"/>
              </w:rPr>
            </w:pPr>
            <w:r>
              <w:rPr>
                <w:i/>
                <w:iCs/>
                <w:sz w:val="14"/>
                <w:szCs w:val="14"/>
              </w:rPr>
              <w:t>1.43</w:t>
            </w:r>
          </w:p>
        </w:tc>
        <w:tc>
          <w:tcPr>
            <w:tcW w:w="136" w:type="pct"/>
          </w:tcPr>
          <w:p w14:paraId="1F57A2A3" w14:textId="77777777" w:rsidR="00AD2F27" w:rsidRPr="00E93627" w:rsidRDefault="00AD2F27" w:rsidP="00AD2F27">
            <w:pPr>
              <w:rPr>
                <w:sz w:val="14"/>
                <w:szCs w:val="14"/>
              </w:rPr>
            </w:pPr>
          </w:p>
        </w:tc>
        <w:tc>
          <w:tcPr>
            <w:tcW w:w="302" w:type="pct"/>
          </w:tcPr>
          <w:p w14:paraId="0FF0C96E" w14:textId="77777777" w:rsidR="00AD2F27" w:rsidRPr="00E93627" w:rsidRDefault="00AD2F27" w:rsidP="00AD2F27">
            <w:pPr>
              <w:rPr>
                <w:sz w:val="14"/>
                <w:szCs w:val="14"/>
              </w:rPr>
            </w:pPr>
          </w:p>
        </w:tc>
        <w:tc>
          <w:tcPr>
            <w:tcW w:w="285" w:type="pct"/>
          </w:tcPr>
          <w:p w14:paraId="4F35D0D3" w14:textId="77777777" w:rsidR="00AD2F27" w:rsidRPr="00E93627" w:rsidRDefault="00AD2F27" w:rsidP="00AD2F27">
            <w:pPr>
              <w:rPr>
                <w:sz w:val="14"/>
                <w:szCs w:val="14"/>
              </w:rPr>
            </w:pPr>
          </w:p>
        </w:tc>
      </w:tr>
      <w:tr w:rsidR="00430637" w:rsidRPr="00AD151E" w14:paraId="582FB018" w14:textId="0CC86D8A" w:rsidTr="00430637">
        <w:trPr>
          <w:trHeight w:val="246"/>
        </w:trPr>
        <w:tc>
          <w:tcPr>
            <w:tcW w:w="1503" w:type="pct"/>
          </w:tcPr>
          <w:p w14:paraId="7F026538" w14:textId="3401FC0D" w:rsidR="00430637" w:rsidRPr="00E93627" w:rsidRDefault="00430637" w:rsidP="00BC31E7">
            <w:pPr>
              <w:rPr>
                <w:sz w:val="14"/>
                <w:szCs w:val="14"/>
              </w:rPr>
            </w:pPr>
            <w:r w:rsidRPr="00C32D2C">
              <w:rPr>
                <w:sz w:val="14"/>
                <w:szCs w:val="14"/>
              </w:rPr>
              <w:t>Eigen kengetal 1</w:t>
            </w:r>
          </w:p>
        </w:tc>
        <w:tc>
          <w:tcPr>
            <w:tcW w:w="284" w:type="pct"/>
          </w:tcPr>
          <w:p w14:paraId="19F206F0" w14:textId="77777777" w:rsidR="00430637" w:rsidRPr="00E93627" w:rsidRDefault="00430637" w:rsidP="00BC31E7">
            <w:pPr>
              <w:rPr>
                <w:sz w:val="14"/>
                <w:szCs w:val="14"/>
              </w:rPr>
            </w:pPr>
          </w:p>
        </w:tc>
        <w:tc>
          <w:tcPr>
            <w:tcW w:w="272" w:type="pct"/>
          </w:tcPr>
          <w:p w14:paraId="4F8FBF87" w14:textId="77777777" w:rsidR="00430637" w:rsidRPr="00E93627" w:rsidRDefault="00430637" w:rsidP="00BC31E7">
            <w:pPr>
              <w:rPr>
                <w:sz w:val="14"/>
                <w:szCs w:val="14"/>
              </w:rPr>
            </w:pPr>
          </w:p>
        </w:tc>
        <w:tc>
          <w:tcPr>
            <w:tcW w:w="272" w:type="pct"/>
          </w:tcPr>
          <w:p w14:paraId="2B414A2E" w14:textId="3B192AE7" w:rsidR="00430637" w:rsidRPr="00E93627" w:rsidRDefault="00430637" w:rsidP="00BC31E7">
            <w:pPr>
              <w:rPr>
                <w:sz w:val="14"/>
                <w:szCs w:val="14"/>
              </w:rPr>
            </w:pPr>
          </w:p>
        </w:tc>
        <w:tc>
          <w:tcPr>
            <w:tcW w:w="272" w:type="pct"/>
          </w:tcPr>
          <w:p w14:paraId="2F06BE08" w14:textId="77777777" w:rsidR="00430637" w:rsidRPr="00E93627" w:rsidRDefault="00430637" w:rsidP="00BC31E7">
            <w:pPr>
              <w:rPr>
                <w:sz w:val="14"/>
                <w:szCs w:val="14"/>
              </w:rPr>
            </w:pPr>
          </w:p>
        </w:tc>
        <w:tc>
          <w:tcPr>
            <w:tcW w:w="272" w:type="pct"/>
          </w:tcPr>
          <w:p w14:paraId="00A4EFB1" w14:textId="4780B0AD" w:rsidR="00430637" w:rsidRPr="00E93627" w:rsidRDefault="00430637" w:rsidP="00BC31E7">
            <w:pPr>
              <w:rPr>
                <w:sz w:val="14"/>
                <w:szCs w:val="14"/>
              </w:rPr>
            </w:pPr>
          </w:p>
        </w:tc>
        <w:tc>
          <w:tcPr>
            <w:tcW w:w="184" w:type="pct"/>
          </w:tcPr>
          <w:p w14:paraId="40A4ECC8" w14:textId="54C40FF4" w:rsidR="00430637" w:rsidRPr="00E93627" w:rsidRDefault="00430637" w:rsidP="00BC31E7">
            <w:pPr>
              <w:rPr>
                <w:sz w:val="14"/>
                <w:szCs w:val="14"/>
              </w:rPr>
            </w:pPr>
          </w:p>
        </w:tc>
        <w:tc>
          <w:tcPr>
            <w:tcW w:w="304" w:type="pct"/>
            <w:shd w:val="clear" w:color="auto" w:fill="D9D9D9" w:themeFill="background1" w:themeFillShade="D9"/>
          </w:tcPr>
          <w:p w14:paraId="7849F84A" w14:textId="77777777" w:rsidR="00430637" w:rsidRPr="00E93627" w:rsidRDefault="00430637" w:rsidP="00BC31E7">
            <w:pPr>
              <w:rPr>
                <w:i/>
                <w:iCs/>
                <w:sz w:val="14"/>
                <w:szCs w:val="14"/>
              </w:rPr>
            </w:pPr>
          </w:p>
        </w:tc>
        <w:tc>
          <w:tcPr>
            <w:tcW w:w="305" w:type="pct"/>
            <w:shd w:val="clear" w:color="auto" w:fill="D9D9D9" w:themeFill="background1" w:themeFillShade="D9"/>
          </w:tcPr>
          <w:p w14:paraId="4F5CBFC3" w14:textId="77777777" w:rsidR="00430637" w:rsidRPr="00E93627" w:rsidRDefault="00430637" w:rsidP="00BC31E7">
            <w:pPr>
              <w:rPr>
                <w:i/>
                <w:iCs/>
                <w:sz w:val="14"/>
                <w:szCs w:val="14"/>
              </w:rPr>
            </w:pPr>
          </w:p>
        </w:tc>
        <w:tc>
          <w:tcPr>
            <w:tcW w:w="305" w:type="pct"/>
            <w:shd w:val="clear" w:color="auto" w:fill="D9D9D9" w:themeFill="background1" w:themeFillShade="D9"/>
          </w:tcPr>
          <w:p w14:paraId="6B9C32ED" w14:textId="77777777" w:rsidR="00430637" w:rsidRPr="00E93627" w:rsidRDefault="00430637" w:rsidP="00BC31E7">
            <w:pPr>
              <w:rPr>
                <w:i/>
                <w:iCs/>
                <w:sz w:val="14"/>
                <w:szCs w:val="14"/>
              </w:rPr>
            </w:pPr>
          </w:p>
        </w:tc>
        <w:tc>
          <w:tcPr>
            <w:tcW w:w="304" w:type="pct"/>
            <w:shd w:val="clear" w:color="auto" w:fill="D9D9D9" w:themeFill="background1" w:themeFillShade="D9"/>
          </w:tcPr>
          <w:p w14:paraId="7483A1B9" w14:textId="77777777" w:rsidR="00430637" w:rsidRPr="00E93627" w:rsidRDefault="00430637" w:rsidP="00BC31E7">
            <w:pPr>
              <w:rPr>
                <w:i/>
                <w:iCs/>
                <w:sz w:val="14"/>
                <w:szCs w:val="14"/>
              </w:rPr>
            </w:pPr>
          </w:p>
        </w:tc>
        <w:tc>
          <w:tcPr>
            <w:tcW w:w="136" w:type="pct"/>
          </w:tcPr>
          <w:p w14:paraId="14E71C02" w14:textId="77777777" w:rsidR="00430637" w:rsidRPr="00E93627" w:rsidRDefault="00430637" w:rsidP="00BC31E7">
            <w:pPr>
              <w:rPr>
                <w:sz w:val="14"/>
                <w:szCs w:val="14"/>
              </w:rPr>
            </w:pPr>
          </w:p>
        </w:tc>
        <w:tc>
          <w:tcPr>
            <w:tcW w:w="302" w:type="pct"/>
          </w:tcPr>
          <w:p w14:paraId="5BA5CEC3" w14:textId="77777777" w:rsidR="00430637" w:rsidRPr="00E93627" w:rsidRDefault="00430637" w:rsidP="00BC31E7">
            <w:pPr>
              <w:rPr>
                <w:sz w:val="14"/>
                <w:szCs w:val="14"/>
              </w:rPr>
            </w:pPr>
          </w:p>
        </w:tc>
        <w:tc>
          <w:tcPr>
            <w:tcW w:w="285" w:type="pct"/>
          </w:tcPr>
          <w:p w14:paraId="001EF405" w14:textId="77777777" w:rsidR="00430637" w:rsidRPr="00E93627" w:rsidRDefault="00430637" w:rsidP="00BC31E7">
            <w:pPr>
              <w:rPr>
                <w:sz w:val="14"/>
                <w:szCs w:val="14"/>
              </w:rPr>
            </w:pPr>
          </w:p>
        </w:tc>
      </w:tr>
      <w:tr w:rsidR="00430637" w:rsidRPr="00AD151E" w14:paraId="0294500E" w14:textId="46EA7D31" w:rsidTr="00430637">
        <w:trPr>
          <w:trHeight w:val="246"/>
        </w:trPr>
        <w:tc>
          <w:tcPr>
            <w:tcW w:w="1503" w:type="pct"/>
          </w:tcPr>
          <w:p w14:paraId="606972EB" w14:textId="6EA8290C" w:rsidR="00430637" w:rsidRPr="00E93627" w:rsidRDefault="00430637" w:rsidP="00BC31E7">
            <w:pPr>
              <w:rPr>
                <w:sz w:val="14"/>
                <w:szCs w:val="14"/>
              </w:rPr>
            </w:pPr>
            <w:r w:rsidRPr="00C32D2C">
              <w:rPr>
                <w:sz w:val="14"/>
                <w:szCs w:val="14"/>
              </w:rPr>
              <w:t>Eigen kengetal 2</w:t>
            </w:r>
          </w:p>
        </w:tc>
        <w:tc>
          <w:tcPr>
            <w:tcW w:w="284" w:type="pct"/>
          </w:tcPr>
          <w:p w14:paraId="486A8EC4" w14:textId="77777777" w:rsidR="00430637" w:rsidRPr="00E93627" w:rsidRDefault="00430637" w:rsidP="00BC31E7">
            <w:pPr>
              <w:rPr>
                <w:sz w:val="14"/>
                <w:szCs w:val="14"/>
              </w:rPr>
            </w:pPr>
          </w:p>
        </w:tc>
        <w:tc>
          <w:tcPr>
            <w:tcW w:w="272" w:type="pct"/>
          </w:tcPr>
          <w:p w14:paraId="3EF13008" w14:textId="77777777" w:rsidR="00430637" w:rsidRPr="00E93627" w:rsidRDefault="00430637" w:rsidP="00BC31E7">
            <w:pPr>
              <w:rPr>
                <w:sz w:val="14"/>
                <w:szCs w:val="14"/>
              </w:rPr>
            </w:pPr>
          </w:p>
        </w:tc>
        <w:tc>
          <w:tcPr>
            <w:tcW w:w="272" w:type="pct"/>
          </w:tcPr>
          <w:p w14:paraId="1C82E3C1" w14:textId="2B4631CC" w:rsidR="00430637" w:rsidRPr="00E93627" w:rsidRDefault="00430637" w:rsidP="00BC31E7">
            <w:pPr>
              <w:rPr>
                <w:sz w:val="14"/>
                <w:szCs w:val="14"/>
              </w:rPr>
            </w:pPr>
          </w:p>
        </w:tc>
        <w:tc>
          <w:tcPr>
            <w:tcW w:w="272" w:type="pct"/>
          </w:tcPr>
          <w:p w14:paraId="6FE2B68B" w14:textId="77777777" w:rsidR="00430637" w:rsidRPr="00E93627" w:rsidRDefault="00430637" w:rsidP="00BC31E7">
            <w:pPr>
              <w:rPr>
                <w:sz w:val="14"/>
                <w:szCs w:val="14"/>
              </w:rPr>
            </w:pPr>
          </w:p>
        </w:tc>
        <w:tc>
          <w:tcPr>
            <w:tcW w:w="272" w:type="pct"/>
          </w:tcPr>
          <w:p w14:paraId="3D4DD7FF" w14:textId="164F00E9" w:rsidR="00430637" w:rsidRPr="00E93627" w:rsidRDefault="00430637" w:rsidP="00BC31E7">
            <w:pPr>
              <w:rPr>
                <w:sz w:val="14"/>
                <w:szCs w:val="14"/>
              </w:rPr>
            </w:pPr>
          </w:p>
        </w:tc>
        <w:tc>
          <w:tcPr>
            <w:tcW w:w="184" w:type="pct"/>
          </w:tcPr>
          <w:p w14:paraId="6A913317" w14:textId="183ED3BE" w:rsidR="00430637" w:rsidRPr="00E93627" w:rsidRDefault="00430637" w:rsidP="00BC31E7">
            <w:pPr>
              <w:rPr>
                <w:sz w:val="14"/>
                <w:szCs w:val="14"/>
              </w:rPr>
            </w:pPr>
          </w:p>
        </w:tc>
        <w:tc>
          <w:tcPr>
            <w:tcW w:w="304" w:type="pct"/>
            <w:shd w:val="clear" w:color="auto" w:fill="D9D9D9" w:themeFill="background1" w:themeFillShade="D9"/>
          </w:tcPr>
          <w:p w14:paraId="70EDD0DF" w14:textId="77777777" w:rsidR="00430637" w:rsidRPr="00E93627" w:rsidRDefault="00430637" w:rsidP="00BC31E7">
            <w:pPr>
              <w:rPr>
                <w:i/>
                <w:iCs/>
                <w:sz w:val="14"/>
                <w:szCs w:val="14"/>
              </w:rPr>
            </w:pPr>
          </w:p>
        </w:tc>
        <w:tc>
          <w:tcPr>
            <w:tcW w:w="305" w:type="pct"/>
            <w:shd w:val="clear" w:color="auto" w:fill="D9D9D9" w:themeFill="background1" w:themeFillShade="D9"/>
          </w:tcPr>
          <w:p w14:paraId="3B824EBA" w14:textId="77777777" w:rsidR="00430637" w:rsidRPr="00E93627" w:rsidRDefault="00430637" w:rsidP="00BC31E7">
            <w:pPr>
              <w:rPr>
                <w:i/>
                <w:iCs/>
                <w:sz w:val="14"/>
                <w:szCs w:val="14"/>
              </w:rPr>
            </w:pPr>
          </w:p>
        </w:tc>
        <w:tc>
          <w:tcPr>
            <w:tcW w:w="305" w:type="pct"/>
            <w:shd w:val="clear" w:color="auto" w:fill="D9D9D9" w:themeFill="background1" w:themeFillShade="D9"/>
          </w:tcPr>
          <w:p w14:paraId="460324C6" w14:textId="77777777" w:rsidR="00430637" w:rsidRPr="00E93627" w:rsidRDefault="00430637" w:rsidP="00BC31E7">
            <w:pPr>
              <w:rPr>
                <w:i/>
                <w:iCs/>
                <w:sz w:val="14"/>
                <w:szCs w:val="14"/>
              </w:rPr>
            </w:pPr>
          </w:p>
        </w:tc>
        <w:tc>
          <w:tcPr>
            <w:tcW w:w="304" w:type="pct"/>
            <w:shd w:val="clear" w:color="auto" w:fill="D9D9D9" w:themeFill="background1" w:themeFillShade="D9"/>
          </w:tcPr>
          <w:p w14:paraId="6DAD7649" w14:textId="77777777" w:rsidR="00430637" w:rsidRPr="00E93627" w:rsidRDefault="00430637" w:rsidP="00BC31E7">
            <w:pPr>
              <w:rPr>
                <w:i/>
                <w:iCs/>
                <w:sz w:val="14"/>
                <w:szCs w:val="14"/>
              </w:rPr>
            </w:pPr>
          </w:p>
        </w:tc>
        <w:tc>
          <w:tcPr>
            <w:tcW w:w="136" w:type="pct"/>
          </w:tcPr>
          <w:p w14:paraId="5CFCCF65" w14:textId="77777777" w:rsidR="00430637" w:rsidRPr="00E93627" w:rsidRDefault="00430637" w:rsidP="00BC31E7">
            <w:pPr>
              <w:rPr>
                <w:sz w:val="14"/>
                <w:szCs w:val="14"/>
              </w:rPr>
            </w:pPr>
          </w:p>
        </w:tc>
        <w:tc>
          <w:tcPr>
            <w:tcW w:w="302" w:type="pct"/>
          </w:tcPr>
          <w:p w14:paraId="11EA5CAE" w14:textId="77777777" w:rsidR="00430637" w:rsidRPr="00E93627" w:rsidRDefault="00430637" w:rsidP="00BC31E7">
            <w:pPr>
              <w:rPr>
                <w:sz w:val="14"/>
                <w:szCs w:val="14"/>
              </w:rPr>
            </w:pPr>
          </w:p>
        </w:tc>
        <w:tc>
          <w:tcPr>
            <w:tcW w:w="285" w:type="pct"/>
          </w:tcPr>
          <w:p w14:paraId="2CD18AC2" w14:textId="77777777" w:rsidR="00430637" w:rsidRPr="00E93627" w:rsidRDefault="00430637" w:rsidP="00BC31E7">
            <w:pPr>
              <w:rPr>
                <w:sz w:val="14"/>
                <w:szCs w:val="14"/>
              </w:rPr>
            </w:pPr>
          </w:p>
        </w:tc>
      </w:tr>
      <w:tr w:rsidR="00430637" w:rsidRPr="00AD151E" w14:paraId="183508F4" w14:textId="610EF5E4" w:rsidTr="00430637">
        <w:trPr>
          <w:trHeight w:val="246"/>
        </w:trPr>
        <w:tc>
          <w:tcPr>
            <w:tcW w:w="1503" w:type="pct"/>
          </w:tcPr>
          <w:p w14:paraId="2C812E44" w14:textId="6E2A183B" w:rsidR="00430637" w:rsidRPr="00E93627" w:rsidRDefault="00430637" w:rsidP="00BC31E7">
            <w:pPr>
              <w:rPr>
                <w:sz w:val="14"/>
                <w:szCs w:val="14"/>
              </w:rPr>
            </w:pPr>
            <w:r w:rsidRPr="00C32D2C">
              <w:rPr>
                <w:sz w:val="14"/>
                <w:szCs w:val="14"/>
              </w:rPr>
              <w:t>Eigen kengetal 3</w:t>
            </w:r>
          </w:p>
        </w:tc>
        <w:tc>
          <w:tcPr>
            <w:tcW w:w="284" w:type="pct"/>
          </w:tcPr>
          <w:p w14:paraId="72D8A664" w14:textId="77777777" w:rsidR="00430637" w:rsidRPr="00E93627" w:rsidRDefault="00430637" w:rsidP="00BC31E7">
            <w:pPr>
              <w:rPr>
                <w:sz w:val="14"/>
                <w:szCs w:val="14"/>
              </w:rPr>
            </w:pPr>
          </w:p>
        </w:tc>
        <w:tc>
          <w:tcPr>
            <w:tcW w:w="272" w:type="pct"/>
          </w:tcPr>
          <w:p w14:paraId="5C49752C" w14:textId="77777777" w:rsidR="00430637" w:rsidRPr="00E93627" w:rsidRDefault="00430637" w:rsidP="00BC31E7">
            <w:pPr>
              <w:rPr>
                <w:sz w:val="14"/>
                <w:szCs w:val="14"/>
              </w:rPr>
            </w:pPr>
          </w:p>
        </w:tc>
        <w:tc>
          <w:tcPr>
            <w:tcW w:w="272" w:type="pct"/>
          </w:tcPr>
          <w:p w14:paraId="5CA51B29" w14:textId="5130E837" w:rsidR="00430637" w:rsidRPr="00E93627" w:rsidRDefault="00430637" w:rsidP="00BC31E7">
            <w:pPr>
              <w:rPr>
                <w:sz w:val="14"/>
                <w:szCs w:val="14"/>
              </w:rPr>
            </w:pPr>
          </w:p>
        </w:tc>
        <w:tc>
          <w:tcPr>
            <w:tcW w:w="272" w:type="pct"/>
          </w:tcPr>
          <w:p w14:paraId="450FCD6F" w14:textId="77777777" w:rsidR="00430637" w:rsidRPr="00E93627" w:rsidRDefault="00430637" w:rsidP="00BC31E7">
            <w:pPr>
              <w:rPr>
                <w:sz w:val="14"/>
                <w:szCs w:val="14"/>
              </w:rPr>
            </w:pPr>
          </w:p>
        </w:tc>
        <w:tc>
          <w:tcPr>
            <w:tcW w:w="272" w:type="pct"/>
          </w:tcPr>
          <w:p w14:paraId="0A48F77D" w14:textId="77777777" w:rsidR="00430637" w:rsidRPr="00E93627" w:rsidRDefault="00430637" w:rsidP="00BC31E7">
            <w:pPr>
              <w:rPr>
                <w:sz w:val="14"/>
                <w:szCs w:val="14"/>
              </w:rPr>
            </w:pPr>
          </w:p>
        </w:tc>
        <w:tc>
          <w:tcPr>
            <w:tcW w:w="184" w:type="pct"/>
          </w:tcPr>
          <w:p w14:paraId="2C4B39EC" w14:textId="77777777" w:rsidR="00430637" w:rsidRPr="00E93627" w:rsidRDefault="00430637" w:rsidP="00BC31E7">
            <w:pPr>
              <w:rPr>
                <w:sz w:val="14"/>
                <w:szCs w:val="14"/>
              </w:rPr>
            </w:pPr>
          </w:p>
        </w:tc>
        <w:tc>
          <w:tcPr>
            <w:tcW w:w="304" w:type="pct"/>
            <w:shd w:val="clear" w:color="auto" w:fill="D9D9D9" w:themeFill="background1" w:themeFillShade="D9"/>
          </w:tcPr>
          <w:p w14:paraId="648DD540" w14:textId="77777777" w:rsidR="00430637" w:rsidRPr="00E93627" w:rsidRDefault="00430637" w:rsidP="00BC31E7">
            <w:pPr>
              <w:rPr>
                <w:i/>
                <w:iCs/>
                <w:sz w:val="14"/>
                <w:szCs w:val="14"/>
              </w:rPr>
            </w:pPr>
          </w:p>
        </w:tc>
        <w:tc>
          <w:tcPr>
            <w:tcW w:w="305" w:type="pct"/>
            <w:shd w:val="clear" w:color="auto" w:fill="D9D9D9" w:themeFill="background1" w:themeFillShade="D9"/>
          </w:tcPr>
          <w:p w14:paraId="57558AFE" w14:textId="77777777" w:rsidR="00430637" w:rsidRPr="00E93627" w:rsidRDefault="00430637" w:rsidP="00BC31E7">
            <w:pPr>
              <w:rPr>
                <w:i/>
                <w:iCs/>
                <w:sz w:val="14"/>
                <w:szCs w:val="14"/>
              </w:rPr>
            </w:pPr>
          </w:p>
        </w:tc>
        <w:tc>
          <w:tcPr>
            <w:tcW w:w="305" w:type="pct"/>
            <w:shd w:val="clear" w:color="auto" w:fill="D9D9D9" w:themeFill="background1" w:themeFillShade="D9"/>
          </w:tcPr>
          <w:p w14:paraId="75DA3B1A" w14:textId="77777777" w:rsidR="00430637" w:rsidRPr="00E93627" w:rsidRDefault="00430637" w:rsidP="00BC31E7">
            <w:pPr>
              <w:rPr>
                <w:i/>
                <w:iCs/>
                <w:sz w:val="14"/>
                <w:szCs w:val="14"/>
              </w:rPr>
            </w:pPr>
          </w:p>
        </w:tc>
        <w:tc>
          <w:tcPr>
            <w:tcW w:w="304" w:type="pct"/>
            <w:shd w:val="clear" w:color="auto" w:fill="D9D9D9" w:themeFill="background1" w:themeFillShade="D9"/>
          </w:tcPr>
          <w:p w14:paraId="3026D783" w14:textId="77777777" w:rsidR="00430637" w:rsidRPr="00E93627" w:rsidRDefault="00430637" w:rsidP="00BC31E7">
            <w:pPr>
              <w:rPr>
                <w:i/>
                <w:iCs/>
                <w:sz w:val="14"/>
                <w:szCs w:val="14"/>
              </w:rPr>
            </w:pPr>
          </w:p>
        </w:tc>
        <w:tc>
          <w:tcPr>
            <w:tcW w:w="136" w:type="pct"/>
          </w:tcPr>
          <w:p w14:paraId="7537FB2C" w14:textId="77777777" w:rsidR="00430637" w:rsidRPr="00E93627" w:rsidRDefault="00430637" w:rsidP="00BC31E7">
            <w:pPr>
              <w:rPr>
                <w:sz w:val="14"/>
                <w:szCs w:val="14"/>
              </w:rPr>
            </w:pPr>
          </w:p>
        </w:tc>
        <w:tc>
          <w:tcPr>
            <w:tcW w:w="302" w:type="pct"/>
          </w:tcPr>
          <w:p w14:paraId="22E25221" w14:textId="77777777" w:rsidR="00430637" w:rsidRPr="00E93627" w:rsidRDefault="00430637" w:rsidP="00BC31E7">
            <w:pPr>
              <w:rPr>
                <w:sz w:val="14"/>
                <w:szCs w:val="14"/>
              </w:rPr>
            </w:pPr>
          </w:p>
        </w:tc>
        <w:tc>
          <w:tcPr>
            <w:tcW w:w="285" w:type="pct"/>
          </w:tcPr>
          <w:p w14:paraId="15FC103C" w14:textId="77777777" w:rsidR="00430637" w:rsidRPr="00E93627" w:rsidRDefault="00430637" w:rsidP="00BC31E7">
            <w:pPr>
              <w:rPr>
                <w:sz w:val="14"/>
                <w:szCs w:val="14"/>
              </w:rPr>
            </w:pPr>
          </w:p>
        </w:tc>
      </w:tr>
      <w:tr w:rsidR="00430637" w:rsidRPr="00AD151E" w14:paraId="758CAC34" w14:textId="77777777" w:rsidTr="00430637">
        <w:trPr>
          <w:trHeight w:val="246"/>
        </w:trPr>
        <w:tc>
          <w:tcPr>
            <w:tcW w:w="1503" w:type="pct"/>
          </w:tcPr>
          <w:p w14:paraId="080CEEF3" w14:textId="77777777" w:rsidR="00430637" w:rsidRPr="00A3551C" w:rsidRDefault="00430637" w:rsidP="00BC31E7">
            <w:pPr>
              <w:rPr>
                <w:sz w:val="14"/>
                <w:szCs w:val="14"/>
              </w:rPr>
            </w:pPr>
          </w:p>
        </w:tc>
        <w:tc>
          <w:tcPr>
            <w:tcW w:w="284" w:type="pct"/>
          </w:tcPr>
          <w:p w14:paraId="73378F2E" w14:textId="77777777" w:rsidR="00430637" w:rsidRPr="00A3551C" w:rsidRDefault="00430637" w:rsidP="00BC31E7">
            <w:pPr>
              <w:rPr>
                <w:sz w:val="14"/>
                <w:szCs w:val="14"/>
              </w:rPr>
            </w:pPr>
          </w:p>
        </w:tc>
        <w:tc>
          <w:tcPr>
            <w:tcW w:w="272" w:type="pct"/>
          </w:tcPr>
          <w:p w14:paraId="7218CB4E" w14:textId="77777777" w:rsidR="00430637" w:rsidRPr="00A3551C" w:rsidRDefault="00430637" w:rsidP="00BC31E7">
            <w:pPr>
              <w:rPr>
                <w:sz w:val="14"/>
                <w:szCs w:val="14"/>
              </w:rPr>
            </w:pPr>
          </w:p>
        </w:tc>
        <w:tc>
          <w:tcPr>
            <w:tcW w:w="272" w:type="pct"/>
          </w:tcPr>
          <w:p w14:paraId="57B9AEA5" w14:textId="7483747D" w:rsidR="00430637" w:rsidRPr="00A3551C" w:rsidRDefault="00430637" w:rsidP="00BC31E7">
            <w:pPr>
              <w:rPr>
                <w:sz w:val="14"/>
                <w:szCs w:val="14"/>
              </w:rPr>
            </w:pPr>
          </w:p>
        </w:tc>
        <w:tc>
          <w:tcPr>
            <w:tcW w:w="272" w:type="pct"/>
          </w:tcPr>
          <w:p w14:paraId="096DD998" w14:textId="77777777" w:rsidR="00430637" w:rsidRPr="00A3551C" w:rsidRDefault="00430637" w:rsidP="00BC31E7">
            <w:pPr>
              <w:rPr>
                <w:sz w:val="14"/>
                <w:szCs w:val="14"/>
              </w:rPr>
            </w:pPr>
          </w:p>
        </w:tc>
        <w:tc>
          <w:tcPr>
            <w:tcW w:w="272" w:type="pct"/>
          </w:tcPr>
          <w:p w14:paraId="5641540A" w14:textId="77777777" w:rsidR="00430637" w:rsidRPr="00A3551C" w:rsidRDefault="00430637" w:rsidP="00BC31E7">
            <w:pPr>
              <w:rPr>
                <w:sz w:val="14"/>
                <w:szCs w:val="14"/>
              </w:rPr>
            </w:pPr>
          </w:p>
        </w:tc>
        <w:tc>
          <w:tcPr>
            <w:tcW w:w="184" w:type="pct"/>
          </w:tcPr>
          <w:p w14:paraId="2341E9D6" w14:textId="77777777" w:rsidR="00430637" w:rsidRPr="00A3551C" w:rsidRDefault="00430637" w:rsidP="00BC31E7">
            <w:pPr>
              <w:rPr>
                <w:sz w:val="14"/>
                <w:szCs w:val="14"/>
              </w:rPr>
            </w:pPr>
          </w:p>
        </w:tc>
        <w:tc>
          <w:tcPr>
            <w:tcW w:w="304" w:type="pct"/>
            <w:shd w:val="clear" w:color="auto" w:fill="D9D9D9" w:themeFill="background1" w:themeFillShade="D9"/>
          </w:tcPr>
          <w:p w14:paraId="32B4874B" w14:textId="77777777" w:rsidR="00430637" w:rsidRPr="00A3551C" w:rsidRDefault="00430637" w:rsidP="00BC31E7">
            <w:pPr>
              <w:rPr>
                <w:i/>
                <w:iCs/>
                <w:sz w:val="14"/>
                <w:szCs w:val="14"/>
              </w:rPr>
            </w:pPr>
          </w:p>
        </w:tc>
        <w:tc>
          <w:tcPr>
            <w:tcW w:w="305" w:type="pct"/>
            <w:shd w:val="clear" w:color="auto" w:fill="D9D9D9" w:themeFill="background1" w:themeFillShade="D9"/>
          </w:tcPr>
          <w:p w14:paraId="52B705D6" w14:textId="77777777" w:rsidR="00430637" w:rsidRPr="00A3551C" w:rsidRDefault="00430637" w:rsidP="00BC31E7">
            <w:pPr>
              <w:rPr>
                <w:i/>
                <w:iCs/>
                <w:sz w:val="14"/>
                <w:szCs w:val="14"/>
              </w:rPr>
            </w:pPr>
          </w:p>
        </w:tc>
        <w:tc>
          <w:tcPr>
            <w:tcW w:w="305" w:type="pct"/>
            <w:shd w:val="clear" w:color="auto" w:fill="D9D9D9" w:themeFill="background1" w:themeFillShade="D9"/>
          </w:tcPr>
          <w:p w14:paraId="5267C86B" w14:textId="77777777" w:rsidR="00430637" w:rsidRPr="00A3551C" w:rsidRDefault="00430637" w:rsidP="00BC31E7">
            <w:pPr>
              <w:rPr>
                <w:i/>
                <w:iCs/>
                <w:sz w:val="14"/>
                <w:szCs w:val="14"/>
              </w:rPr>
            </w:pPr>
          </w:p>
        </w:tc>
        <w:tc>
          <w:tcPr>
            <w:tcW w:w="304" w:type="pct"/>
            <w:shd w:val="clear" w:color="auto" w:fill="D9D9D9" w:themeFill="background1" w:themeFillShade="D9"/>
          </w:tcPr>
          <w:p w14:paraId="72809D5D" w14:textId="77777777" w:rsidR="00430637" w:rsidRPr="00A3551C" w:rsidRDefault="00430637" w:rsidP="00BC31E7">
            <w:pPr>
              <w:rPr>
                <w:i/>
                <w:iCs/>
                <w:sz w:val="14"/>
                <w:szCs w:val="14"/>
              </w:rPr>
            </w:pPr>
          </w:p>
        </w:tc>
        <w:tc>
          <w:tcPr>
            <w:tcW w:w="136" w:type="pct"/>
          </w:tcPr>
          <w:p w14:paraId="4B21F996" w14:textId="77777777" w:rsidR="00430637" w:rsidRPr="00A3551C" w:rsidRDefault="00430637" w:rsidP="00BC31E7">
            <w:pPr>
              <w:rPr>
                <w:sz w:val="14"/>
                <w:szCs w:val="14"/>
              </w:rPr>
            </w:pPr>
          </w:p>
        </w:tc>
        <w:tc>
          <w:tcPr>
            <w:tcW w:w="302" w:type="pct"/>
          </w:tcPr>
          <w:p w14:paraId="7170D29F" w14:textId="77777777" w:rsidR="00430637" w:rsidRPr="00A3551C" w:rsidRDefault="00430637" w:rsidP="00BC31E7">
            <w:pPr>
              <w:rPr>
                <w:sz w:val="14"/>
                <w:szCs w:val="14"/>
              </w:rPr>
            </w:pPr>
          </w:p>
        </w:tc>
        <w:tc>
          <w:tcPr>
            <w:tcW w:w="285" w:type="pct"/>
          </w:tcPr>
          <w:p w14:paraId="104D0385" w14:textId="77777777" w:rsidR="00430637" w:rsidRPr="00A3551C" w:rsidRDefault="00430637" w:rsidP="00BC31E7">
            <w:pPr>
              <w:rPr>
                <w:sz w:val="14"/>
                <w:szCs w:val="14"/>
              </w:rPr>
            </w:pPr>
          </w:p>
        </w:tc>
      </w:tr>
    </w:tbl>
    <w:p w14:paraId="3E1B3E7C" w14:textId="77AFCDEF" w:rsidR="0098417E" w:rsidRDefault="00F579A9" w:rsidP="00DB58CD">
      <w:pPr>
        <w:rPr>
          <w:rFonts w:ascii="Verdana" w:hAnsi="Verdana"/>
          <w:sz w:val="18"/>
          <w:szCs w:val="18"/>
        </w:rPr>
      </w:pPr>
      <w:r>
        <w:rPr>
          <w:rFonts w:ascii="Verdana" w:hAnsi="Verdana"/>
          <w:i/>
          <w:sz w:val="16"/>
          <w:szCs w:val="18"/>
        </w:rPr>
        <w:t>Bron: Milieubarometer. Het</w:t>
      </w:r>
      <w:r w:rsidRPr="00E2274B">
        <w:rPr>
          <w:rFonts w:ascii="Verdana" w:hAnsi="Verdana"/>
          <w:i/>
          <w:sz w:val="16"/>
          <w:szCs w:val="18"/>
        </w:rPr>
        <w:t xml:space="preserve"> branchegemiddelde van de ziekenhuizen </w:t>
      </w:r>
      <w:r>
        <w:rPr>
          <w:rFonts w:ascii="Verdana" w:hAnsi="Verdana"/>
          <w:i/>
          <w:sz w:val="16"/>
          <w:szCs w:val="18"/>
        </w:rPr>
        <w:t>en de langdur</w:t>
      </w:r>
      <w:r w:rsidR="00822B8C">
        <w:rPr>
          <w:rFonts w:ascii="Verdana" w:hAnsi="Verdana"/>
          <w:i/>
          <w:sz w:val="16"/>
          <w:szCs w:val="18"/>
        </w:rPr>
        <w:t>i</w:t>
      </w:r>
      <w:r>
        <w:rPr>
          <w:rFonts w:ascii="Verdana" w:hAnsi="Verdana"/>
          <w:i/>
          <w:sz w:val="16"/>
          <w:szCs w:val="18"/>
        </w:rPr>
        <w:t>ge zorg zijn</w:t>
      </w:r>
      <w:r w:rsidRPr="00E2274B">
        <w:rPr>
          <w:rFonts w:ascii="Verdana" w:hAnsi="Verdana"/>
          <w:i/>
          <w:sz w:val="16"/>
          <w:szCs w:val="18"/>
        </w:rPr>
        <w:t xml:space="preserve"> berekend over jaar </w:t>
      </w:r>
      <w:r w:rsidR="005A00EB">
        <w:rPr>
          <w:rFonts w:ascii="Verdana" w:hAnsi="Verdana"/>
          <w:i/>
          <w:sz w:val="16"/>
          <w:szCs w:val="18"/>
        </w:rPr>
        <w:t>2024</w:t>
      </w:r>
      <w:r w:rsidRPr="00F579A9">
        <w:rPr>
          <w:rFonts w:ascii="Verdana" w:hAnsi="Verdana"/>
          <w:i/>
          <w:sz w:val="16"/>
          <w:szCs w:val="18"/>
        </w:rPr>
        <w:t>.</w:t>
      </w:r>
    </w:p>
    <w:p w14:paraId="7945F54D" w14:textId="77777777" w:rsidR="00003981" w:rsidRPr="0098417E" w:rsidRDefault="00003981" w:rsidP="0098417E">
      <w:pPr>
        <w:pStyle w:val="Normal0"/>
        <w:rPr>
          <w:rFonts w:ascii="Verdana" w:hAnsi="Verdana"/>
          <w:sz w:val="18"/>
          <w:szCs w:val="18"/>
        </w:rPr>
      </w:pPr>
    </w:p>
    <w:p w14:paraId="53D022FE" w14:textId="77777777" w:rsidR="0097243E" w:rsidRDefault="0097243E" w:rsidP="0097243E">
      <w:pPr>
        <w:pStyle w:val="Normal0"/>
        <w:rPr>
          <w:rFonts w:ascii="Verdana" w:hAnsi="Verdana"/>
          <w:sz w:val="18"/>
          <w:szCs w:val="18"/>
          <w:highlight w:val="yellow"/>
        </w:rPr>
      </w:pPr>
      <w:bookmarkStart w:id="38" w:name="_heading=h.2s8eyo1"/>
      <w:bookmarkEnd w:id="38"/>
      <w:r w:rsidRPr="00300162">
        <w:rPr>
          <w:rFonts w:ascii="Verdana" w:hAnsi="Verdana"/>
          <w:b/>
          <w:sz w:val="18"/>
          <w:szCs w:val="18"/>
          <w:highlight w:val="yellow"/>
        </w:rPr>
        <w:t>Interpretatie:</w:t>
      </w:r>
      <w:r>
        <w:rPr>
          <w:rFonts w:ascii="Verdana" w:hAnsi="Verdana"/>
          <w:sz w:val="18"/>
          <w:szCs w:val="18"/>
          <w:highlight w:val="yellow"/>
        </w:rPr>
        <w:t xml:space="preserve"> </w:t>
      </w:r>
      <w:r w:rsidRPr="0098417E">
        <w:rPr>
          <w:rFonts w:ascii="Verdana" w:hAnsi="Verdana"/>
          <w:sz w:val="18"/>
          <w:szCs w:val="18"/>
          <w:highlight w:val="yellow"/>
        </w:rPr>
        <w:t>Hieruit blijkt dat</w:t>
      </w:r>
      <w:r>
        <w:rPr>
          <w:rFonts w:ascii="Verdana" w:hAnsi="Verdana"/>
          <w:sz w:val="18"/>
          <w:szCs w:val="18"/>
          <w:highlight w:val="yellow"/>
        </w:rPr>
        <w:t xml:space="preserve">: </w:t>
      </w:r>
    </w:p>
    <w:p w14:paraId="2CA137BB" w14:textId="68AF80F7" w:rsidR="00750127" w:rsidRPr="000B3956" w:rsidRDefault="000B3956" w:rsidP="00C059D0">
      <w:pPr>
        <w:pStyle w:val="Normal0"/>
        <w:numPr>
          <w:ilvl w:val="0"/>
          <w:numId w:val="12"/>
        </w:numPr>
        <w:rPr>
          <w:rFonts w:ascii="Verdana" w:hAnsi="Verdana"/>
          <w:sz w:val="18"/>
          <w:szCs w:val="18"/>
          <w:highlight w:val="yellow"/>
        </w:rPr>
      </w:pPr>
      <w:r>
        <w:rPr>
          <w:rFonts w:ascii="Verdana" w:hAnsi="Verdana"/>
          <w:sz w:val="18"/>
          <w:szCs w:val="18"/>
          <w:highlight w:val="yellow"/>
        </w:rPr>
        <w:t xml:space="preserve">De </w:t>
      </w:r>
      <w:r w:rsidR="0037288C" w:rsidRPr="000B3956">
        <w:rPr>
          <w:rFonts w:ascii="Verdana" w:hAnsi="Verdana"/>
          <w:sz w:val="18"/>
          <w:szCs w:val="18"/>
          <w:highlight w:val="yellow"/>
        </w:rPr>
        <w:t>totale massa afval per fte hoger/lager is dan het landelijk gemiddelde. Dit komt doordat…</w:t>
      </w:r>
    </w:p>
    <w:p w14:paraId="0BF60454" w14:textId="4BADD870" w:rsidR="007B309B" w:rsidRPr="000B3956" w:rsidRDefault="007B309B" w:rsidP="00C059D0">
      <w:pPr>
        <w:pStyle w:val="Normal0"/>
        <w:numPr>
          <w:ilvl w:val="0"/>
          <w:numId w:val="12"/>
        </w:numPr>
        <w:rPr>
          <w:rFonts w:ascii="Verdana" w:hAnsi="Verdana"/>
          <w:sz w:val="18"/>
          <w:szCs w:val="18"/>
          <w:highlight w:val="yellow"/>
        </w:rPr>
      </w:pPr>
      <w:r w:rsidRPr="000B3956">
        <w:rPr>
          <w:rFonts w:ascii="Verdana" w:hAnsi="Verdana"/>
          <w:sz w:val="18"/>
          <w:szCs w:val="18"/>
          <w:highlight w:val="yellow"/>
        </w:rPr>
        <w:t>De totale massa ongesorteerde bedrijfsafval per fte hoger/lager is dan het landelijk gemiddeld</w:t>
      </w:r>
      <w:r w:rsidR="000B3956" w:rsidRPr="000B3956">
        <w:rPr>
          <w:rFonts w:ascii="Verdana" w:hAnsi="Verdana"/>
          <w:sz w:val="18"/>
          <w:szCs w:val="18"/>
          <w:highlight w:val="yellow"/>
        </w:rPr>
        <w:t>e. Dit komt doordat…</w:t>
      </w:r>
    </w:p>
    <w:p w14:paraId="56BC2E8D" w14:textId="2E1F1B87" w:rsidR="00DB58CD" w:rsidRPr="000349F2" w:rsidRDefault="002D1058" w:rsidP="000349F2">
      <w:pPr>
        <w:pStyle w:val="Normal0"/>
        <w:numPr>
          <w:ilvl w:val="0"/>
          <w:numId w:val="12"/>
        </w:numPr>
        <w:rPr>
          <w:rFonts w:ascii="Verdana" w:hAnsi="Verdana"/>
          <w:sz w:val="18"/>
          <w:szCs w:val="18"/>
          <w:highlight w:val="yellow"/>
        </w:rPr>
      </w:pPr>
      <w:r w:rsidRPr="000B3956">
        <w:rPr>
          <w:rFonts w:ascii="Verdana" w:hAnsi="Verdana"/>
          <w:sz w:val="18"/>
          <w:szCs w:val="18"/>
          <w:highlight w:val="yellow"/>
        </w:rPr>
        <w:t xml:space="preserve">Het percentage ongesorteerd bedrijfsafval </w:t>
      </w:r>
      <w:r w:rsidR="000B3956" w:rsidRPr="000B3956">
        <w:rPr>
          <w:rFonts w:ascii="Verdana" w:hAnsi="Verdana"/>
          <w:sz w:val="18"/>
          <w:szCs w:val="18"/>
          <w:highlight w:val="yellow"/>
        </w:rPr>
        <w:t>hoger/lager is dan het landelijke gemiddelde. Dit komt doordat…</w:t>
      </w:r>
    </w:p>
    <w:p w14:paraId="5893F78E" w14:textId="34965399" w:rsidR="0098417E" w:rsidRDefault="0098417E" w:rsidP="0098417E"/>
    <w:p w14:paraId="267E7772" w14:textId="486A3D8F" w:rsidR="00FE3B6D" w:rsidRPr="00984D63" w:rsidRDefault="0013575B" w:rsidP="00BC1242">
      <w:pPr>
        <w:pStyle w:val="Kop2"/>
        <w:rPr>
          <w:highlight w:val="yellow"/>
        </w:rPr>
      </w:pPr>
      <w:bookmarkStart w:id="39" w:name="_Toc456793946"/>
      <w:bookmarkStart w:id="40" w:name="_Toc465774914"/>
      <w:bookmarkStart w:id="41" w:name="_Toc198193399"/>
      <w:commentRangeStart w:id="42"/>
      <w:r w:rsidRPr="00984D63">
        <w:rPr>
          <w:highlight w:val="yellow"/>
        </w:rPr>
        <w:lastRenderedPageBreak/>
        <w:t>Samenstelling van het restafval</w:t>
      </w:r>
      <w:bookmarkEnd w:id="39"/>
      <w:bookmarkEnd w:id="40"/>
      <w:commentRangeEnd w:id="42"/>
      <w:r w:rsidR="00A61DC7" w:rsidRPr="00984D63">
        <w:rPr>
          <w:rStyle w:val="Verwijzingopmerking"/>
          <w:rFonts w:asciiTheme="minorHAnsi" w:eastAsiaTheme="minorEastAsia" w:hAnsiTheme="minorHAnsi" w:cs="Times New Roman"/>
          <w:b w:val="0"/>
          <w:bCs w:val="0"/>
          <w:smallCaps w:val="0"/>
          <w:color w:val="auto"/>
          <w:highlight w:val="yellow"/>
          <w:lang w:eastAsia="en-US"/>
        </w:rPr>
        <w:commentReference w:id="42"/>
      </w:r>
      <w:bookmarkEnd w:id="41"/>
    </w:p>
    <w:p w14:paraId="70843438" w14:textId="338ECC28" w:rsidR="002F2B10" w:rsidRDefault="00F97634" w:rsidP="00FE3B6D">
      <w:r w:rsidRPr="0008210F">
        <w:t xml:space="preserve">Het restafval is </w:t>
      </w:r>
      <w:commentRangeStart w:id="43"/>
      <w:r w:rsidRPr="0008210F">
        <w:t>geanalyseerd</w:t>
      </w:r>
      <w:commentRangeEnd w:id="43"/>
      <w:r w:rsidR="00003981">
        <w:rPr>
          <w:rStyle w:val="Verwijzingopmerking"/>
          <w:rFonts w:cs="Times New Roman"/>
          <w:lang w:eastAsia="en-US"/>
        </w:rPr>
        <w:commentReference w:id="43"/>
      </w:r>
      <w:r w:rsidRPr="0008210F">
        <w:t xml:space="preserve"> op basis van steekproeven </w:t>
      </w:r>
      <w:r w:rsidR="002F2B10">
        <w:t>op</w:t>
      </w:r>
      <w:r w:rsidRPr="0008210F">
        <w:t xml:space="preserve"> enkele afdelingen </w:t>
      </w:r>
      <w:r w:rsidR="002F2B10">
        <w:t xml:space="preserve">op de locatie(s) [x,y,z], zie foto. Deze analyse geeft enerzijds inzicht in welk afval nu bij het restafval zit, terwijl hier al een aparte inzameling voor is (papier, glas, kca etc.) en welke momenteel dus onvoldoende goed plaatsvindt. </w:t>
      </w:r>
      <w:r w:rsidR="00A61DC7">
        <w:t>Anderzijds</w:t>
      </w:r>
      <w:r w:rsidR="002F2B10">
        <w:t xml:space="preserve"> geeft deze analyse weer wat de potentie is van extra te scheiden stromen (zoals PMD, swill en incontinentiemateriaal). </w:t>
      </w:r>
    </w:p>
    <w:p w14:paraId="2D23E582" w14:textId="190D340C" w:rsidR="002F2B10" w:rsidRPr="0008210F" w:rsidRDefault="002F2B10" w:rsidP="00FE3B6D">
      <w:r>
        <w:t xml:space="preserve">Restafval is een dure stroom en wordt bovendien verbrand. Hoe lager het restafval, hoe beter voor de organisatie en het milieu. </w:t>
      </w:r>
      <w:r w:rsidR="002A7072">
        <w:t xml:space="preserve"> </w:t>
      </w:r>
    </w:p>
    <w:p w14:paraId="42BFBD84" w14:textId="730A25C9" w:rsidR="005A6AFF" w:rsidRPr="0008210F" w:rsidRDefault="000D538B" w:rsidP="00FE3B6D">
      <w:r w:rsidRPr="0008210F">
        <w:rPr>
          <w:noProof/>
        </w:rPr>
        <w:drawing>
          <wp:anchor distT="0" distB="0" distL="114300" distR="114300" simplePos="0" relativeHeight="251658241" behindDoc="1" locked="0" layoutInCell="1" allowOverlap="1" wp14:anchorId="05A12F44" wp14:editId="7EC7FAE7">
            <wp:simplePos x="0" y="0"/>
            <wp:positionH relativeFrom="margin">
              <wp:align>left</wp:align>
            </wp:positionH>
            <wp:positionV relativeFrom="paragraph">
              <wp:posOffset>65848</wp:posOffset>
            </wp:positionV>
            <wp:extent cx="3625850" cy="2038985"/>
            <wp:effectExtent l="57150" t="57150" r="50800" b="56515"/>
            <wp:wrapTight wrapText="bothSides">
              <wp:wrapPolygon edited="0">
                <wp:start x="-340" y="-605"/>
                <wp:lineTo x="-340" y="21997"/>
                <wp:lineTo x="21789" y="21997"/>
                <wp:lineTo x="21789" y="-605"/>
                <wp:lineTo x="-340" y="-605"/>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1026_143024.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632947" cy="2043088"/>
                    </a:xfrm>
                    <a:prstGeom prst="rect">
                      <a:avLst/>
                    </a:prstGeom>
                    <a:ln w="57150">
                      <a:solidFill>
                        <a:srgbClr val="FFFF00"/>
                      </a:solidFill>
                    </a:ln>
                  </pic:spPr>
                </pic:pic>
              </a:graphicData>
            </a:graphic>
            <wp14:sizeRelH relativeFrom="page">
              <wp14:pctWidth>0</wp14:pctWidth>
            </wp14:sizeRelH>
            <wp14:sizeRelV relativeFrom="page">
              <wp14:pctHeight>0</wp14:pctHeight>
            </wp14:sizeRelV>
          </wp:anchor>
        </w:drawing>
      </w:r>
    </w:p>
    <w:p w14:paraId="50D6404D" w14:textId="35936804" w:rsidR="005A6AFF" w:rsidRPr="0008210F" w:rsidRDefault="002A7072" w:rsidP="00FE3B6D">
      <w:commentRangeStart w:id="44"/>
      <w:commentRangeEnd w:id="44"/>
      <w:r>
        <w:rPr>
          <w:rStyle w:val="Verwijzingopmerking"/>
          <w:rFonts w:cs="Times New Roman"/>
          <w:lang w:eastAsia="en-US"/>
        </w:rPr>
        <w:commentReference w:id="44"/>
      </w:r>
      <w:r>
        <w:rPr>
          <w:noProof/>
        </w:rPr>
        <w:t xml:space="preserve"> </w:t>
      </w:r>
    </w:p>
    <w:p w14:paraId="3B301B35" w14:textId="77777777" w:rsidR="002A7072" w:rsidRDefault="002A7072" w:rsidP="00FE3B6D"/>
    <w:p w14:paraId="25D3E62A" w14:textId="77777777" w:rsidR="002A7072" w:rsidRDefault="002A7072" w:rsidP="00FE3B6D"/>
    <w:p w14:paraId="04E1CC94" w14:textId="77777777" w:rsidR="002A7072" w:rsidRDefault="002A7072" w:rsidP="00FE3B6D"/>
    <w:p w14:paraId="62ADD271" w14:textId="77777777" w:rsidR="002A7072" w:rsidRDefault="002A7072" w:rsidP="00FE3B6D"/>
    <w:p w14:paraId="5F930B36" w14:textId="77777777" w:rsidR="002A7072" w:rsidRDefault="002A7072" w:rsidP="00FE3B6D"/>
    <w:p w14:paraId="61877650" w14:textId="77777777" w:rsidR="002A7072" w:rsidRDefault="002A7072" w:rsidP="00FE3B6D"/>
    <w:p w14:paraId="466DB186" w14:textId="72D73954" w:rsidR="00FE3B6D" w:rsidRPr="0008210F" w:rsidRDefault="00FE3B6D" w:rsidP="00FE3B6D">
      <w:r w:rsidRPr="0008210F">
        <w:t xml:space="preserve">De gemiddelde samenstelling </w:t>
      </w:r>
      <w:r w:rsidR="005D3DD6" w:rsidRPr="0008210F">
        <w:t xml:space="preserve">van het restafval </w:t>
      </w:r>
      <w:r w:rsidRPr="0008210F">
        <w:t>is als volgt:</w:t>
      </w:r>
    </w:p>
    <w:tbl>
      <w:tblPr>
        <w:tblStyle w:val="Tabelraster"/>
        <w:tblW w:w="8217" w:type="dxa"/>
        <w:tblLook w:val="04A0" w:firstRow="1" w:lastRow="0" w:firstColumn="1" w:lastColumn="0" w:noHBand="0" w:noVBand="1"/>
      </w:tblPr>
      <w:tblGrid>
        <w:gridCol w:w="3145"/>
        <w:gridCol w:w="1245"/>
        <w:gridCol w:w="1275"/>
        <w:gridCol w:w="1276"/>
        <w:gridCol w:w="1276"/>
      </w:tblGrid>
      <w:tr w:rsidR="002F2B10" w:rsidRPr="0008210F" w14:paraId="6CCB5EA0" w14:textId="5391FBF1" w:rsidTr="000D538B">
        <w:trPr>
          <w:trHeight w:val="417"/>
        </w:trPr>
        <w:tc>
          <w:tcPr>
            <w:tcW w:w="3145" w:type="dxa"/>
          </w:tcPr>
          <w:p w14:paraId="30606D2E" w14:textId="77777777" w:rsidR="002F2B10" w:rsidRPr="002F2B10" w:rsidRDefault="002F2B10" w:rsidP="00F97634">
            <w:pPr>
              <w:jc w:val="left"/>
              <w:rPr>
                <w:b/>
              </w:rPr>
            </w:pPr>
            <w:r w:rsidRPr="002F2B10">
              <w:rPr>
                <w:b/>
              </w:rPr>
              <w:t>Afvalstroom</w:t>
            </w:r>
          </w:p>
        </w:tc>
        <w:tc>
          <w:tcPr>
            <w:tcW w:w="1245" w:type="dxa"/>
          </w:tcPr>
          <w:p w14:paraId="5BB9B009" w14:textId="73F8B557" w:rsidR="002F2B10" w:rsidRPr="002A7072" w:rsidRDefault="002F2B10" w:rsidP="00F97634">
            <w:pPr>
              <w:rPr>
                <w:highlight w:val="yellow"/>
              </w:rPr>
            </w:pPr>
            <w:r w:rsidRPr="002A7072">
              <w:rPr>
                <w:highlight w:val="yellow"/>
              </w:rPr>
              <w:t>Afdeling A</w:t>
            </w:r>
          </w:p>
        </w:tc>
        <w:tc>
          <w:tcPr>
            <w:tcW w:w="1275" w:type="dxa"/>
          </w:tcPr>
          <w:p w14:paraId="77B9D841" w14:textId="4EFF659C" w:rsidR="002F2B10" w:rsidRPr="002A7072" w:rsidRDefault="002F2B10" w:rsidP="00F97634">
            <w:pPr>
              <w:rPr>
                <w:highlight w:val="yellow"/>
              </w:rPr>
            </w:pPr>
            <w:r w:rsidRPr="002A7072">
              <w:rPr>
                <w:highlight w:val="yellow"/>
              </w:rPr>
              <w:t>Afdeling B</w:t>
            </w:r>
          </w:p>
        </w:tc>
        <w:tc>
          <w:tcPr>
            <w:tcW w:w="1276" w:type="dxa"/>
          </w:tcPr>
          <w:p w14:paraId="79F85B0E" w14:textId="6F46CA16" w:rsidR="002F2B10" w:rsidRPr="002A7072" w:rsidRDefault="002F2B10" w:rsidP="00F97634">
            <w:pPr>
              <w:rPr>
                <w:highlight w:val="yellow"/>
              </w:rPr>
            </w:pPr>
            <w:r w:rsidRPr="002A7072">
              <w:rPr>
                <w:highlight w:val="yellow"/>
              </w:rPr>
              <w:t>Afdeling C</w:t>
            </w:r>
          </w:p>
        </w:tc>
        <w:tc>
          <w:tcPr>
            <w:tcW w:w="1276" w:type="dxa"/>
          </w:tcPr>
          <w:p w14:paraId="227B2BF0" w14:textId="246F4474" w:rsidR="002F2B10" w:rsidRPr="002A7072" w:rsidRDefault="002F2B10" w:rsidP="00F97634">
            <w:pPr>
              <w:rPr>
                <w:highlight w:val="yellow"/>
              </w:rPr>
            </w:pPr>
            <w:r w:rsidRPr="002A7072">
              <w:rPr>
                <w:highlight w:val="yellow"/>
              </w:rPr>
              <w:t>Afdeling D</w:t>
            </w:r>
          </w:p>
        </w:tc>
      </w:tr>
      <w:tr w:rsidR="002F2B10" w:rsidRPr="0008210F" w14:paraId="41DF4920" w14:textId="6A51526D" w:rsidTr="002F2B10">
        <w:tc>
          <w:tcPr>
            <w:tcW w:w="3145" w:type="dxa"/>
          </w:tcPr>
          <w:p w14:paraId="50FA1B62" w14:textId="77777777" w:rsidR="002F2B10" w:rsidRPr="0008210F" w:rsidRDefault="002F2B10" w:rsidP="00FE3B6D">
            <w:r w:rsidRPr="0008210F">
              <w:rPr>
                <w:color w:val="000000"/>
              </w:rPr>
              <w:t>Incontinentiemateriaal</w:t>
            </w:r>
          </w:p>
        </w:tc>
        <w:tc>
          <w:tcPr>
            <w:tcW w:w="1245" w:type="dxa"/>
          </w:tcPr>
          <w:p w14:paraId="25F950CD" w14:textId="55CE86E7" w:rsidR="002F2B10" w:rsidRPr="0008210F" w:rsidRDefault="002A7072" w:rsidP="00F97634">
            <w:pPr>
              <w:jc w:val="right"/>
            </w:pPr>
            <w:commentRangeStart w:id="45"/>
            <w:r w:rsidRPr="002A7072">
              <w:rPr>
                <w:highlight w:val="yellow"/>
              </w:rPr>
              <w:t>%</w:t>
            </w:r>
            <w:commentRangeEnd w:id="45"/>
            <w:r>
              <w:rPr>
                <w:rStyle w:val="Verwijzingopmerking"/>
                <w:rFonts w:cs="Times New Roman"/>
                <w:lang w:eastAsia="en-US"/>
              </w:rPr>
              <w:commentReference w:id="45"/>
            </w:r>
          </w:p>
        </w:tc>
        <w:tc>
          <w:tcPr>
            <w:tcW w:w="1275" w:type="dxa"/>
          </w:tcPr>
          <w:p w14:paraId="2CC32892" w14:textId="77777777" w:rsidR="002F2B10" w:rsidRPr="0008210F" w:rsidRDefault="002F2B10" w:rsidP="00F97634">
            <w:pPr>
              <w:jc w:val="right"/>
            </w:pPr>
          </w:p>
        </w:tc>
        <w:tc>
          <w:tcPr>
            <w:tcW w:w="1276" w:type="dxa"/>
          </w:tcPr>
          <w:p w14:paraId="2F47E9C6" w14:textId="77777777" w:rsidR="002F2B10" w:rsidRPr="0008210F" w:rsidRDefault="002F2B10" w:rsidP="00F97634">
            <w:pPr>
              <w:jc w:val="right"/>
            </w:pPr>
          </w:p>
        </w:tc>
        <w:tc>
          <w:tcPr>
            <w:tcW w:w="1276" w:type="dxa"/>
          </w:tcPr>
          <w:p w14:paraId="4CD4214C" w14:textId="77777777" w:rsidR="002F2B10" w:rsidRPr="0008210F" w:rsidRDefault="002F2B10" w:rsidP="00F97634">
            <w:pPr>
              <w:jc w:val="right"/>
            </w:pPr>
          </w:p>
        </w:tc>
      </w:tr>
      <w:tr w:rsidR="002F2B10" w:rsidRPr="0008210F" w14:paraId="7901DAD9" w14:textId="010E4A90" w:rsidTr="002F2B10">
        <w:tc>
          <w:tcPr>
            <w:tcW w:w="3145" w:type="dxa"/>
          </w:tcPr>
          <w:p w14:paraId="2E052A77" w14:textId="77777777" w:rsidR="002F2B10" w:rsidRPr="0008210F" w:rsidRDefault="002F2B10" w:rsidP="00FE3B6D">
            <w:r w:rsidRPr="0008210F">
              <w:t>Papieren tissues/handdoekjes</w:t>
            </w:r>
          </w:p>
        </w:tc>
        <w:tc>
          <w:tcPr>
            <w:tcW w:w="1245" w:type="dxa"/>
          </w:tcPr>
          <w:p w14:paraId="173AE8E8" w14:textId="77777777" w:rsidR="002F2B10" w:rsidRPr="0008210F" w:rsidRDefault="002F2B10" w:rsidP="00F97634">
            <w:pPr>
              <w:jc w:val="right"/>
            </w:pPr>
          </w:p>
        </w:tc>
        <w:tc>
          <w:tcPr>
            <w:tcW w:w="1275" w:type="dxa"/>
          </w:tcPr>
          <w:p w14:paraId="30C89C4C" w14:textId="77777777" w:rsidR="002F2B10" w:rsidRPr="0008210F" w:rsidRDefault="002F2B10" w:rsidP="00F97634">
            <w:pPr>
              <w:jc w:val="right"/>
            </w:pPr>
          </w:p>
        </w:tc>
        <w:tc>
          <w:tcPr>
            <w:tcW w:w="1276" w:type="dxa"/>
          </w:tcPr>
          <w:p w14:paraId="5676BD81" w14:textId="77777777" w:rsidR="002F2B10" w:rsidRPr="0008210F" w:rsidRDefault="002F2B10" w:rsidP="00F97634">
            <w:pPr>
              <w:jc w:val="right"/>
            </w:pPr>
          </w:p>
        </w:tc>
        <w:tc>
          <w:tcPr>
            <w:tcW w:w="1276" w:type="dxa"/>
          </w:tcPr>
          <w:p w14:paraId="1C4F23A6" w14:textId="77777777" w:rsidR="002F2B10" w:rsidRPr="0008210F" w:rsidRDefault="002F2B10" w:rsidP="00F97634">
            <w:pPr>
              <w:jc w:val="right"/>
            </w:pPr>
          </w:p>
        </w:tc>
      </w:tr>
      <w:tr w:rsidR="002F2B10" w:rsidRPr="0008210F" w14:paraId="69D05930" w14:textId="231746AA" w:rsidTr="002F2B10">
        <w:tc>
          <w:tcPr>
            <w:tcW w:w="3145" w:type="dxa"/>
          </w:tcPr>
          <w:p w14:paraId="5735A92C" w14:textId="77777777" w:rsidR="002F2B10" w:rsidRPr="0008210F" w:rsidRDefault="002F2B10" w:rsidP="00FE3B6D">
            <w:r w:rsidRPr="0008210F">
              <w:t>Plastic verpakkingsmateriaal</w:t>
            </w:r>
          </w:p>
        </w:tc>
        <w:tc>
          <w:tcPr>
            <w:tcW w:w="1245" w:type="dxa"/>
          </w:tcPr>
          <w:p w14:paraId="40A7DE04" w14:textId="77777777" w:rsidR="002F2B10" w:rsidRPr="0008210F" w:rsidRDefault="002F2B10" w:rsidP="00F97634">
            <w:pPr>
              <w:jc w:val="right"/>
            </w:pPr>
          </w:p>
        </w:tc>
        <w:tc>
          <w:tcPr>
            <w:tcW w:w="1275" w:type="dxa"/>
          </w:tcPr>
          <w:p w14:paraId="591E8D25" w14:textId="77777777" w:rsidR="002F2B10" w:rsidRPr="0008210F" w:rsidRDefault="002F2B10" w:rsidP="00F97634">
            <w:pPr>
              <w:jc w:val="right"/>
            </w:pPr>
          </w:p>
        </w:tc>
        <w:tc>
          <w:tcPr>
            <w:tcW w:w="1276" w:type="dxa"/>
          </w:tcPr>
          <w:p w14:paraId="4F8382A0" w14:textId="77777777" w:rsidR="002F2B10" w:rsidRPr="0008210F" w:rsidRDefault="002F2B10" w:rsidP="00F97634">
            <w:pPr>
              <w:jc w:val="right"/>
            </w:pPr>
          </w:p>
        </w:tc>
        <w:tc>
          <w:tcPr>
            <w:tcW w:w="1276" w:type="dxa"/>
          </w:tcPr>
          <w:p w14:paraId="4EFE9EF1" w14:textId="77777777" w:rsidR="002F2B10" w:rsidRPr="0008210F" w:rsidRDefault="002F2B10" w:rsidP="00F97634">
            <w:pPr>
              <w:jc w:val="right"/>
            </w:pPr>
          </w:p>
        </w:tc>
      </w:tr>
      <w:tr w:rsidR="002F2B10" w:rsidRPr="0008210F" w14:paraId="7534C3E3" w14:textId="19246812" w:rsidTr="002F2B10">
        <w:tc>
          <w:tcPr>
            <w:tcW w:w="3145" w:type="dxa"/>
          </w:tcPr>
          <w:p w14:paraId="78FA7062" w14:textId="77777777" w:rsidR="002F2B10" w:rsidRPr="0008210F" w:rsidRDefault="002F2B10" w:rsidP="00FE3B6D">
            <w:r w:rsidRPr="0008210F">
              <w:t>Kunststof – schoon folie</w:t>
            </w:r>
          </w:p>
        </w:tc>
        <w:tc>
          <w:tcPr>
            <w:tcW w:w="1245" w:type="dxa"/>
          </w:tcPr>
          <w:p w14:paraId="3AB659A9" w14:textId="77777777" w:rsidR="002F2B10" w:rsidRPr="0008210F" w:rsidRDefault="002F2B10" w:rsidP="00F97634">
            <w:pPr>
              <w:jc w:val="right"/>
            </w:pPr>
          </w:p>
        </w:tc>
        <w:tc>
          <w:tcPr>
            <w:tcW w:w="1275" w:type="dxa"/>
          </w:tcPr>
          <w:p w14:paraId="69357B28" w14:textId="77777777" w:rsidR="002F2B10" w:rsidRPr="0008210F" w:rsidRDefault="002F2B10" w:rsidP="00F97634">
            <w:pPr>
              <w:jc w:val="right"/>
            </w:pPr>
          </w:p>
        </w:tc>
        <w:tc>
          <w:tcPr>
            <w:tcW w:w="1276" w:type="dxa"/>
          </w:tcPr>
          <w:p w14:paraId="754FE9AC" w14:textId="77777777" w:rsidR="002F2B10" w:rsidRPr="0008210F" w:rsidRDefault="002F2B10" w:rsidP="00F97634">
            <w:pPr>
              <w:jc w:val="right"/>
            </w:pPr>
          </w:p>
        </w:tc>
        <w:tc>
          <w:tcPr>
            <w:tcW w:w="1276" w:type="dxa"/>
          </w:tcPr>
          <w:p w14:paraId="24B93489" w14:textId="77777777" w:rsidR="002F2B10" w:rsidRPr="0008210F" w:rsidRDefault="002F2B10" w:rsidP="00F97634">
            <w:pPr>
              <w:jc w:val="right"/>
            </w:pPr>
          </w:p>
        </w:tc>
      </w:tr>
      <w:tr w:rsidR="002F2B10" w:rsidRPr="0008210F" w14:paraId="72EBEE23" w14:textId="702135DF" w:rsidTr="002F2B10">
        <w:tc>
          <w:tcPr>
            <w:tcW w:w="3145" w:type="dxa"/>
          </w:tcPr>
          <w:p w14:paraId="044BC74A" w14:textId="77777777" w:rsidR="002F2B10" w:rsidRPr="0008210F" w:rsidRDefault="002F2B10" w:rsidP="00FE3B6D">
            <w:r w:rsidRPr="0008210F">
              <w:t>Papier en karton</w:t>
            </w:r>
          </w:p>
        </w:tc>
        <w:tc>
          <w:tcPr>
            <w:tcW w:w="1245" w:type="dxa"/>
          </w:tcPr>
          <w:p w14:paraId="6A29240B" w14:textId="77777777" w:rsidR="002F2B10" w:rsidRPr="0008210F" w:rsidRDefault="002F2B10" w:rsidP="00F97634">
            <w:pPr>
              <w:jc w:val="right"/>
            </w:pPr>
          </w:p>
        </w:tc>
        <w:tc>
          <w:tcPr>
            <w:tcW w:w="1275" w:type="dxa"/>
          </w:tcPr>
          <w:p w14:paraId="1DCF3FA3" w14:textId="77777777" w:rsidR="002F2B10" w:rsidRPr="0008210F" w:rsidRDefault="002F2B10" w:rsidP="00F97634">
            <w:pPr>
              <w:jc w:val="right"/>
            </w:pPr>
          </w:p>
        </w:tc>
        <w:tc>
          <w:tcPr>
            <w:tcW w:w="1276" w:type="dxa"/>
          </w:tcPr>
          <w:p w14:paraId="28678A04" w14:textId="77777777" w:rsidR="002F2B10" w:rsidRPr="0008210F" w:rsidRDefault="002F2B10" w:rsidP="00F97634">
            <w:pPr>
              <w:jc w:val="right"/>
            </w:pPr>
          </w:p>
        </w:tc>
        <w:tc>
          <w:tcPr>
            <w:tcW w:w="1276" w:type="dxa"/>
          </w:tcPr>
          <w:p w14:paraId="451C9E81" w14:textId="77777777" w:rsidR="002F2B10" w:rsidRPr="0008210F" w:rsidRDefault="002F2B10" w:rsidP="00F97634">
            <w:pPr>
              <w:jc w:val="right"/>
            </w:pPr>
          </w:p>
        </w:tc>
      </w:tr>
      <w:tr w:rsidR="002F2B10" w:rsidRPr="0008210F" w14:paraId="174F13DD" w14:textId="75F98351" w:rsidTr="002F2B10">
        <w:tc>
          <w:tcPr>
            <w:tcW w:w="3145" w:type="dxa"/>
          </w:tcPr>
          <w:p w14:paraId="601BA721" w14:textId="77777777" w:rsidR="002F2B10" w:rsidRPr="0008210F" w:rsidRDefault="002F2B10" w:rsidP="00FE3B6D">
            <w:r w:rsidRPr="0008210F">
              <w:t>GFT</w:t>
            </w:r>
          </w:p>
        </w:tc>
        <w:tc>
          <w:tcPr>
            <w:tcW w:w="1245" w:type="dxa"/>
          </w:tcPr>
          <w:p w14:paraId="1FE784EB" w14:textId="77777777" w:rsidR="002F2B10" w:rsidRPr="0008210F" w:rsidRDefault="002F2B10" w:rsidP="00F97634">
            <w:pPr>
              <w:jc w:val="right"/>
            </w:pPr>
          </w:p>
        </w:tc>
        <w:tc>
          <w:tcPr>
            <w:tcW w:w="1275" w:type="dxa"/>
          </w:tcPr>
          <w:p w14:paraId="65B082AF" w14:textId="77777777" w:rsidR="002F2B10" w:rsidRPr="0008210F" w:rsidRDefault="002F2B10" w:rsidP="00F97634">
            <w:pPr>
              <w:jc w:val="right"/>
            </w:pPr>
          </w:p>
        </w:tc>
        <w:tc>
          <w:tcPr>
            <w:tcW w:w="1276" w:type="dxa"/>
          </w:tcPr>
          <w:p w14:paraId="0A5A7C8A" w14:textId="77777777" w:rsidR="002F2B10" w:rsidRPr="0008210F" w:rsidRDefault="002F2B10" w:rsidP="00F97634">
            <w:pPr>
              <w:jc w:val="right"/>
            </w:pPr>
          </w:p>
        </w:tc>
        <w:tc>
          <w:tcPr>
            <w:tcW w:w="1276" w:type="dxa"/>
          </w:tcPr>
          <w:p w14:paraId="002FAD12" w14:textId="77777777" w:rsidR="002F2B10" w:rsidRPr="0008210F" w:rsidRDefault="002F2B10" w:rsidP="00F97634">
            <w:pPr>
              <w:jc w:val="right"/>
            </w:pPr>
          </w:p>
        </w:tc>
      </w:tr>
      <w:tr w:rsidR="002F2B10" w:rsidRPr="0008210F" w14:paraId="2ACC21BF" w14:textId="400F3BB8" w:rsidTr="002F2B10">
        <w:tc>
          <w:tcPr>
            <w:tcW w:w="3145" w:type="dxa"/>
          </w:tcPr>
          <w:p w14:paraId="4FB9C726" w14:textId="77777777" w:rsidR="002F2B10" w:rsidRPr="0008210F" w:rsidRDefault="002F2B10" w:rsidP="00FE3B6D">
            <w:r w:rsidRPr="0008210F">
              <w:t>Koffiebekertjes</w:t>
            </w:r>
          </w:p>
        </w:tc>
        <w:tc>
          <w:tcPr>
            <w:tcW w:w="1245" w:type="dxa"/>
          </w:tcPr>
          <w:p w14:paraId="2519C9AF" w14:textId="77777777" w:rsidR="002F2B10" w:rsidRPr="0008210F" w:rsidRDefault="002F2B10" w:rsidP="00F97634">
            <w:pPr>
              <w:jc w:val="right"/>
            </w:pPr>
          </w:p>
        </w:tc>
        <w:tc>
          <w:tcPr>
            <w:tcW w:w="1275" w:type="dxa"/>
          </w:tcPr>
          <w:p w14:paraId="6F315951" w14:textId="77777777" w:rsidR="002F2B10" w:rsidRPr="0008210F" w:rsidRDefault="002F2B10" w:rsidP="00F97634">
            <w:pPr>
              <w:jc w:val="right"/>
            </w:pPr>
          </w:p>
        </w:tc>
        <w:tc>
          <w:tcPr>
            <w:tcW w:w="1276" w:type="dxa"/>
          </w:tcPr>
          <w:p w14:paraId="5D89A81C" w14:textId="77777777" w:rsidR="002F2B10" w:rsidRPr="0008210F" w:rsidRDefault="002F2B10" w:rsidP="00F97634">
            <w:pPr>
              <w:jc w:val="right"/>
            </w:pPr>
          </w:p>
        </w:tc>
        <w:tc>
          <w:tcPr>
            <w:tcW w:w="1276" w:type="dxa"/>
          </w:tcPr>
          <w:p w14:paraId="2372D3D2" w14:textId="77777777" w:rsidR="002F2B10" w:rsidRPr="0008210F" w:rsidRDefault="002F2B10" w:rsidP="00F97634">
            <w:pPr>
              <w:jc w:val="right"/>
            </w:pPr>
          </w:p>
        </w:tc>
      </w:tr>
      <w:tr w:rsidR="002F2B10" w:rsidRPr="0008210F" w14:paraId="22421910" w14:textId="0734D637" w:rsidTr="002F2B10">
        <w:tc>
          <w:tcPr>
            <w:tcW w:w="3145" w:type="dxa"/>
          </w:tcPr>
          <w:p w14:paraId="74376391" w14:textId="77777777" w:rsidR="002F2B10" w:rsidRPr="0008210F" w:rsidRDefault="002F2B10" w:rsidP="00FE3B6D">
            <w:pPr>
              <w:jc w:val="left"/>
            </w:pPr>
            <w:r w:rsidRPr="0008210F">
              <w:t>Met kunststof gelamineerd materiaal</w:t>
            </w:r>
          </w:p>
        </w:tc>
        <w:tc>
          <w:tcPr>
            <w:tcW w:w="1245" w:type="dxa"/>
          </w:tcPr>
          <w:p w14:paraId="0BF3A0F3" w14:textId="77777777" w:rsidR="002F2B10" w:rsidRPr="0008210F" w:rsidRDefault="002F2B10" w:rsidP="00F97634">
            <w:pPr>
              <w:jc w:val="right"/>
            </w:pPr>
          </w:p>
        </w:tc>
        <w:tc>
          <w:tcPr>
            <w:tcW w:w="1275" w:type="dxa"/>
          </w:tcPr>
          <w:p w14:paraId="516B3021" w14:textId="77777777" w:rsidR="002F2B10" w:rsidRPr="0008210F" w:rsidRDefault="002F2B10" w:rsidP="00F97634">
            <w:pPr>
              <w:jc w:val="right"/>
            </w:pPr>
          </w:p>
        </w:tc>
        <w:tc>
          <w:tcPr>
            <w:tcW w:w="1276" w:type="dxa"/>
          </w:tcPr>
          <w:p w14:paraId="63E114B7" w14:textId="77777777" w:rsidR="002F2B10" w:rsidRPr="0008210F" w:rsidRDefault="002F2B10" w:rsidP="00F97634">
            <w:pPr>
              <w:jc w:val="right"/>
            </w:pPr>
          </w:p>
        </w:tc>
        <w:tc>
          <w:tcPr>
            <w:tcW w:w="1276" w:type="dxa"/>
          </w:tcPr>
          <w:p w14:paraId="110AB4EE" w14:textId="77777777" w:rsidR="002F2B10" w:rsidRPr="0008210F" w:rsidRDefault="002F2B10" w:rsidP="00F97634">
            <w:pPr>
              <w:jc w:val="right"/>
            </w:pPr>
          </w:p>
        </w:tc>
      </w:tr>
      <w:tr w:rsidR="002F2B10" w:rsidRPr="0008210F" w14:paraId="6FA9498A" w14:textId="62CBC3BC" w:rsidTr="002F2B10">
        <w:tc>
          <w:tcPr>
            <w:tcW w:w="3145" w:type="dxa"/>
          </w:tcPr>
          <w:p w14:paraId="5CC83D33" w14:textId="77777777" w:rsidR="002F2B10" w:rsidRPr="0008210F" w:rsidRDefault="002F2B10" w:rsidP="00FE3B6D">
            <w:pPr>
              <w:jc w:val="left"/>
            </w:pPr>
            <w:r w:rsidRPr="0008210F">
              <w:t>Overig niet recyclebaar restafval</w:t>
            </w:r>
          </w:p>
        </w:tc>
        <w:tc>
          <w:tcPr>
            <w:tcW w:w="1245" w:type="dxa"/>
          </w:tcPr>
          <w:p w14:paraId="08E0A4D3" w14:textId="77777777" w:rsidR="002F2B10" w:rsidRPr="0008210F" w:rsidRDefault="002F2B10" w:rsidP="00F97634">
            <w:pPr>
              <w:jc w:val="right"/>
            </w:pPr>
          </w:p>
        </w:tc>
        <w:tc>
          <w:tcPr>
            <w:tcW w:w="1275" w:type="dxa"/>
          </w:tcPr>
          <w:p w14:paraId="756F1966" w14:textId="77777777" w:rsidR="002F2B10" w:rsidRPr="0008210F" w:rsidRDefault="002F2B10" w:rsidP="00F97634">
            <w:pPr>
              <w:jc w:val="right"/>
            </w:pPr>
          </w:p>
        </w:tc>
        <w:tc>
          <w:tcPr>
            <w:tcW w:w="1276" w:type="dxa"/>
          </w:tcPr>
          <w:p w14:paraId="788C8716" w14:textId="77777777" w:rsidR="002F2B10" w:rsidRPr="0008210F" w:rsidRDefault="002F2B10" w:rsidP="00F97634">
            <w:pPr>
              <w:jc w:val="right"/>
            </w:pPr>
          </w:p>
        </w:tc>
        <w:tc>
          <w:tcPr>
            <w:tcW w:w="1276" w:type="dxa"/>
          </w:tcPr>
          <w:p w14:paraId="3E20E2C2" w14:textId="77777777" w:rsidR="002F2B10" w:rsidRPr="0008210F" w:rsidRDefault="002F2B10" w:rsidP="00F97634">
            <w:pPr>
              <w:jc w:val="right"/>
            </w:pPr>
          </w:p>
        </w:tc>
      </w:tr>
      <w:tr w:rsidR="002F2B10" w:rsidRPr="0008210F" w14:paraId="692F219E" w14:textId="0EA7EFB1" w:rsidTr="002F2B10">
        <w:tc>
          <w:tcPr>
            <w:tcW w:w="3145" w:type="dxa"/>
          </w:tcPr>
          <w:p w14:paraId="4C7729E5" w14:textId="77777777" w:rsidR="002F2B10" w:rsidRPr="0008210F" w:rsidRDefault="002F2B10" w:rsidP="00FE3B6D">
            <w:r w:rsidRPr="0008210F">
              <w:t>Drankenkartons</w:t>
            </w:r>
          </w:p>
        </w:tc>
        <w:tc>
          <w:tcPr>
            <w:tcW w:w="1245" w:type="dxa"/>
          </w:tcPr>
          <w:p w14:paraId="128F0C4A" w14:textId="77777777" w:rsidR="002F2B10" w:rsidRPr="0008210F" w:rsidRDefault="002F2B10" w:rsidP="00F97634">
            <w:pPr>
              <w:jc w:val="right"/>
            </w:pPr>
          </w:p>
        </w:tc>
        <w:tc>
          <w:tcPr>
            <w:tcW w:w="1275" w:type="dxa"/>
          </w:tcPr>
          <w:p w14:paraId="06A3CA02" w14:textId="77777777" w:rsidR="002F2B10" w:rsidRPr="0008210F" w:rsidRDefault="002F2B10" w:rsidP="00F97634">
            <w:pPr>
              <w:jc w:val="right"/>
            </w:pPr>
          </w:p>
        </w:tc>
        <w:tc>
          <w:tcPr>
            <w:tcW w:w="1276" w:type="dxa"/>
          </w:tcPr>
          <w:p w14:paraId="76DC326D" w14:textId="77777777" w:rsidR="002F2B10" w:rsidRPr="0008210F" w:rsidRDefault="002F2B10" w:rsidP="00F97634">
            <w:pPr>
              <w:jc w:val="right"/>
            </w:pPr>
          </w:p>
        </w:tc>
        <w:tc>
          <w:tcPr>
            <w:tcW w:w="1276" w:type="dxa"/>
          </w:tcPr>
          <w:p w14:paraId="5BA30A27" w14:textId="77777777" w:rsidR="002F2B10" w:rsidRPr="0008210F" w:rsidRDefault="002F2B10" w:rsidP="00F97634">
            <w:pPr>
              <w:jc w:val="right"/>
            </w:pPr>
          </w:p>
        </w:tc>
      </w:tr>
      <w:tr w:rsidR="002F2B10" w:rsidRPr="0008210F" w14:paraId="182DB791" w14:textId="18C9647E" w:rsidTr="002F2B10">
        <w:tc>
          <w:tcPr>
            <w:tcW w:w="3145" w:type="dxa"/>
          </w:tcPr>
          <w:p w14:paraId="50298CC7" w14:textId="77777777" w:rsidR="002F2B10" w:rsidRPr="0008210F" w:rsidRDefault="002F2B10" w:rsidP="00FE3B6D">
            <w:r w:rsidRPr="0008210F">
              <w:t>Textiel</w:t>
            </w:r>
          </w:p>
        </w:tc>
        <w:tc>
          <w:tcPr>
            <w:tcW w:w="1245" w:type="dxa"/>
          </w:tcPr>
          <w:p w14:paraId="650A9B16" w14:textId="77777777" w:rsidR="002F2B10" w:rsidRPr="0008210F" w:rsidRDefault="002F2B10" w:rsidP="00F97634">
            <w:pPr>
              <w:jc w:val="right"/>
            </w:pPr>
          </w:p>
        </w:tc>
        <w:tc>
          <w:tcPr>
            <w:tcW w:w="1275" w:type="dxa"/>
          </w:tcPr>
          <w:p w14:paraId="3507DC62" w14:textId="77777777" w:rsidR="002F2B10" w:rsidRPr="0008210F" w:rsidRDefault="002F2B10" w:rsidP="00F97634">
            <w:pPr>
              <w:jc w:val="right"/>
            </w:pPr>
          </w:p>
        </w:tc>
        <w:tc>
          <w:tcPr>
            <w:tcW w:w="1276" w:type="dxa"/>
          </w:tcPr>
          <w:p w14:paraId="01E845AB" w14:textId="77777777" w:rsidR="002F2B10" w:rsidRPr="0008210F" w:rsidRDefault="002F2B10" w:rsidP="00F97634">
            <w:pPr>
              <w:jc w:val="right"/>
            </w:pPr>
          </w:p>
        </w:tc>
        <w:tc>
          <w:tcPr>
            <w:tcW w:w="1276" w:type="dxa"/>
          </w:tcPr>
          <w:p w14:paraId="012105F3" w14:textId="77777777" w:rsidR="002F2B10" w:rsidRPr="0008210F" w:rsidRDefault="002F2B10" w:rsidP="00F97634">
            <w:pPr>
              <w:jc w:val="right"/>
            </w:pPr>
          </w:p>
        </w:tc>
      </w:tr>
      <w:tr w:rsidR="002F2B10" w:rsidRPr="0008210F" w14:paraId="62282CA8" w14:textId="6AEDFC63" w:rsidTr="002F2B10">
        <w:tc>
          <w:tcPr>
            <w:tcW w:w="3145" w:type="dxa"/>
          </w:tcPr>
          <w:p w14:paraId="2CE7F8D0" w14:textId="77777777" w:rsidR="002F2B10" w:rsidRPr="0008210F" w:rsidRDefault="002F2B10" w:rsidP="00FE3B6D">
            <w:r w:rsidRPr="0008210F">
              <w:t>Wit- en bruingoed</w:t>
            </w:r>
          </w:p>
        </w:tc>
        <w:tc>
          <w:tcPr>
            <w:tcW w:w="1245" w:type="dxa"/>
          </w:tcPr>
          <w:p w14:paraId="5A4113CF" w14:textId="77777777" w:rsidR="002F2B10" w:rsidRPr="0008210F" w:rsidRDefault="002F2B10" w:rsidP="00F97634">
            <w:pPr>
              <w:jc w:val="right"/>
            </w:pPr>
          </w:p>
        </w:tc>
        <w:tc>
          <w:tcPr>
            <w:tcW w:w="1275" w:type="dxa"/>
          </w:tcPr>
          <w:p w14:paraId="1E06AD7E" w14:textId="77777777" w:rsidR="002F2B10" w:rsidRPr="0008210F" w:rsidRDefault="002F2B10" w:rsidP="00F97634">
            <w:pPr>
              <w:jc w:val="right"/>
            </w:pPr>
          </w:p>
        </w:tc>
        <w:tc>
          <w:tcPr>
            <w:tcW w:w="1276" w:type="dxa"/>
          </w:tcPr>
          <w:p w14:paraId="1DC81239" w14:textId="77777777" w:rsidR="002F2B10" w:rsidRPr="0008210F" w:rsidRDefault="002F2B10" w:rsidP="00F97634">
            <w:pPr>
              <w:jc w:val="right"/>
            </w:pPr>
          </w:p>
        </w:tc>
        <w:tc>
          <w:tcPr>
            <w:tcW w:w="1276" w:type="dxa"/>
          </w:tcPr>
          <w:p w14:paraId="46F85C40" w14:textId="77777777" w:rsidR="002F2B10" w:rsidRPr="0008210F" w:rsidRDefault="002F2B10" w:rsidP="00F97634">
            <w:pPr>
              <w:jc w:val="right"/>
            </w:pPr>
          </w:p>
        </w:tc>
      </w:tr>
      <w:tr w:rsidR="002F2B10" w:rsidRPr="0008210F" w14:paraId="25294415" w14:textId="40F7D30D" w:rsidTr="002F2B10">
        <w:tc>
          <w:tcPr>
            <w:tcW w:w="3145" w:type="dxa"/>
          </w:tcPr>
          <w:p w14:paraId="3A46118F" w14:textId="77777777" w:rsidR="002F2B10" w:rsidRPr="0008210F" w:rsidRDefault="002F2B10" w:rsidP="00FE3B6D">
            <w:r w:rsidRPr="0008210F">
              <w:t>Overig</w:t>
            </w:r>
          </w:p>
        </w:tc>
        <w:tc>
          <w:tcPr>
            <w:tcW w:w="1245" w:type="dxa"/>
          </w:tcPr>
          <w:p w14:paraId="2D1C5D56" w14:textId="77777777" w:rsidR="002F2B10" w:rsidRPr="0008210F" w:rsidRDefault="002F2B10" w:rsidP="00F97634">
            <w:pPr>
              <w:jc w:val="right"/>
            </w:pPr>
          </w:p>
        </w:tc>
        <w:tc>
          <w:tcPr>
            <w:tcW w:w="1275" w:type="dxa"/>
          </w:tcPr>
          <w:p w14:paraId="3E084C5B" w14:textId="77777777" w:rsidR="002F2B10" w:rsidRPr="0008210F" w:rsidRDefault="002F2B10" w:rsidP="00F97634">
            <w:pPr>
              <w:jc w:val="right"/>
            </w:pPr>
          </w:p>
        </w:tc>
        <w:tc>
          <w:tcPr>
            <w:tcW w:w="1276" w:type="dxa"/>
          </w:tcPr>
          <w:p w14:paraId="228FB482" w14:textId="77777777" w:rsidR="002F2B10" w:rsidRPr="0008210F" w:rsidRDefault="002F2B10" w:rsidP="00F97634">
            <w:pPr>
              <w:jc w:val="right"/>
            </w:pPr>
          </w:p>
        </w:tc>
        <w:tc>
          <w:tcPr>
            <w:tcW w:w="1276" w:type="dxa"/>
          </w:tcPr>
          <w:p w14:paraId="7E685E5A" w14:textId="77777777" w:rsidR="002F2B10" w:rsidRPr="0008210F" w:rsidRDefault="002F2B10" w:rsidP="00F97634">
            <w:pPr>
              <w:jc w:val="right"/>
            </w:pPr>
          </w:p>
        </w:tc>
      </w:tr>
      <w:tr w:rsidR="002F2B10" w:rsidRPr="0008210F" w14:paraId="161FB0BF" w14:textId="04F8B196" w:rsidTr="002F2B10">
        <w:tc>
          <w:tcPr>
            <w:tcW w:w="3145" w:type="dxa"/>
          </w:tcPr>
          <w:p w14:paraId="3B259B1E" w14:textId="77777777" w:rsidR="002F2B10" w:rsidRPr="0008210F" w:rsidRDefault="002F2B10" w:rsidP="00776207">
            <w:pPr>
              <w:rPr>
                <w:b/>
              </w:rPr>
            </w:pPr>
            <w:r w:rsidRPr="0008210F">
              <w:rPr>
                <w:b/>
              </w:rPr>
              <w:t>Totaal</w:t>
            </w:r>
          </w:p>
        </w:tc>
        <w:tc>
          <w:tcPr>
            <w:tcW w:w="1245" w:type="dxa"/>
          </w:tcPr>
          <w:p w14:paraId="2CBC9E4C" w14:textId="77777777" w:rsidR="002F2B10" w:rsidRPr="0008210F" w:rsidRDefault="002F2B10" w:rsidP="00F97634">
            <w:pPr>
              <w:jc w:val="right"/>
            </w:pPr>
          </w:p>
        </w:tc>
        <w:tc>
          <w:tcPr>
            <w:tcW w:w="1275" w:type="dxa"/>
          </w:tcPr>
          <w:p w14:paraId="6AC1ED98" w14:textId="77777777" w:rsidR="002F2B10" w:rsidRPr="0008210F" w:rsidRDefault="002F2B10" w:rsidP="00F97634">
            <w:pPr>
              <w:jc w:val="right"/>
            </w:pPr>
          </w:p>
        </w:tc>
        <w:tc>
          <w:tcPr>
            <w:tcW w:w="1276" w:type="dxa"/>
          </w:tcPr>
          <w:p w14:paraId="48AEB826" w14:textId="77777777" w:rsidR="002F2B10" w:rsidRPr="0008210F" w:rsidRDefault="002F2B10" w:rsidP="00F97634">
            <w:pPr>
              <w:jc w:val="right"/>
            </w:pPr>
          </w:p>
        </w:tc>
        <w:tc>
          <w:tcPr>
            <w:tcW w:w="1276" w:type="dxa"/>
          </w:tcPr>
          <w:p w14:paraId="53C189F4" w14:textId="77777777" w:rsidR="002F2B10" w:rsidRPr="0008210F" w:rsidRDefault="002F2B10" w:rsidP="00F97634">
            <w:pPr>
              <w:jc w:val="right"/>
            </w:pPr>
          </w:p>
        </w:tc>
      </w:tr>
    </w:tbl>
    <w:p w14:paraId="02CE62EA" w14:textId="1AA5BE62" w:rsidR="002A7072" w:rsidRDefault="00CE6FA6" w:rsidP="002A7072">
      <w:pPr>
        <w:pStyle w:val="Kop1"/>
      </w:pPr>
      <w:bookmarkStart w:id="46" w:name="_Toc456793947"/>
      <w:bookmarkStart w:id="47" w:name="_Toc465774924"/>
      <w:bookmarkStart w:id="48" w:name="_Toc468101619"/>
      <w:r w:rsidRPr="0008210F">
        <w:br w:type="column"/>
      </w:r>
      <w:bookmarkStart w:id="49" w:name="_Toc198193400"/>
      <w:bookmarkEnd w:id="46"/>
      <w:bookmarkEnd w:id="47"/>
      <w:bookmarkEnd w:id="48"/>
      <w:r w:rsidR="002A7072">
        <w:lastRenderedPageBreak/>
        <w:t>DOELEN</w:t>
      </w:r>
      <w:bookmarkEnd w:id="49"/>
    </w:p>
    <w:p w14:paraId="50503157" w14:textId="08901A67" w:rsidR="00BF13B0" w:rsidRPr="00BF13B0" w:rsidRDefault="00BF13B0" w:rsidP="00BF13B0">
      <w:pPr>
        <w:pStyle w:val="Kop2"/>
      </w:pPr>
      <w:bookmarkStart w:id="50" w:name="_Toc198193401"/>
      <w:r>
        <w:t>Doelen</w:t>
      </w:r>
      <w:r w:rsidR="008F0EAF">
        <w:t>stelling</w:t>
      </w:r>
      <w:bookmarkEnd w:id="50"/>
    </w:p>
    <w:p w14:paraId="5A029E80" w14:textId="016222FB" w:rsidR="00AB7008" w:rsidRDefault="00AB7008" w:rsidP="002A7072">
      <w:pPr>
        <w:pStyle w:val="Normal0"/>
        <w:rPr>
          <w:rFonts w:ascii="Verdana" w:hAnsi="Verdana"/>
          <w:sz w:val="18"/>
          <w:szCs w:val="18"/>
        </w:rPr>
      </w:pPr>
      <w:r>
        <w:rPr>
          <w:rFonts w:ascii="Verdana" w:hAnsi="Verdana"/>
          <w:sz w:val="18"/>
          <w:szCs w:val="18"/>
        </w:rPr>
        <w:t>In de landelijke Green Deal Zorg zijn de volgende doelen gesteld</w:t>
      </w:r>
      <w:r w:rsidR="00BF13B0">
        <w:rPr>
          <w:rFonts w:ascii="Verdana" w:hAnsi="Verdana"/>
          <w:sz w:val="18"/>
          <w:szCs w:val="18"/>
        </w:rPr>
        <w:t xml:space="preserve"> t.a.v. grondstoffen</w:t>
      </w:r>
      <w:r>
        <w:rPr>
          <w:rFonts w:ascii="Verdana" w:hAnsi="Verdana"/>
          <w:sz w:val="18"/>
          <w:szCs w:val="18"/>
        </w:rPr>
        <w:t xml:space="preserve">: </w:t>
      </w:r>
    </w:p>
    <w:p w14:paraId="7C2342C9" w14:textId="438D6C1A" w:rsidR="00AB7008" w:rsidRPr="00AB7008" w:rsidRDefault="00AB7008" w:rsidP="00AB7008">
      <w:pPr>
        <w:pStyle w:val="Normal0"/>
        <w:rPr>
          <w:rFonts w:ascii="Verdana" w:hAnsi="Verdana"/>
          <w:sz w:val="18"/>
          <w:szCs w:val="18"/>
        </w:rPr>
      </w:pPr>
      <w:r w:rsidRPr="00AB7008">
        <w:rPr>
          <w:rFonts w:ascii="Verdana" w:hAnsi="Verdana"/>
          <w:b/>
          <w:sz w:val="18"/>
          <w:szCs w:val="18"/>
        </w:rPr>
        <w:t xml:space="preserve">2026 </w:t>
      </w:r>
      <w:r w:rsidRPr="00AB7008">
        <w:rPr>
          <w:rFonts w:ascii="Verdana" w:hAnsi="Verdana"/>
          <w:b/>
          <w:sz w:val="18"/>
          <w:szCs w:val="18"/>
        </w:rPr>
        <w:tab/>
      </w:r>
      <w:r w:rsidRPr="00AB7008">
        <w:rPr>
          <w:rFonts w:ascii="Verdana" w:hAnsi="Verdana"/>
          <w:sz w:val="18"/>
          <w:szCs w:val="18"/>
        </w:rPr>
        <w:t xml:space="preserve">Minimaal 25% minder </w:t>
      </w:r>
      <w:r w:rsidR="00BF13B0">
        <w:rPr>
          <w:rFonts w:ascii="Verdana" w:hAnsi="Verdana"/>
          <w:sz w:val="18"/>
          <w:szCs w:val="18"/>
        </w:rPr>
        <w:t xml:space="preserve">ongesorteerd </w:t>
      </w:r>
      <w:r w:rsidRPr="00AB7008">
        <w:rPr>
          <w:rFonts w:ascii="Verdana" w:hAnsi="Verdana"/>
          <w:sz w:val="18"/>
          <w:szCs w:val="18"/>
        </w:rPr>
        <w:t>restafval</w:t>
      </w:r>
      <w:r>
        <w:rPr>
          <w:rFonts w:ascii="Verdana" w:hAnsi="Verdana"/>
          <w:sz w:val="18"/>
          <w:szCs w:val="18"/>
        </w:rPr>
        <w:t xml:space="preserve"> t.o.v. 2018</w:t>
      </w:r>
    </w:p>
    <w:p w14:paraId="6FC61B51" w14:textId="49D3F6E2" w:rsidR="00AB7008" w:rsidRDefault="00BF13B0" w:rsidP="00AB7008">
      <w:pPr>
        <w:pStyle w:val="Normal0"/>
        <w:ind w:firstLine="709"/>
        <w:rPr>
          <w:rFonts w:ascii="Verdana" w:hAnsi="Verdana"/>
          <w:sz w:val="18"/>
          <w:szCs w:val="18"/>
        </w:rPr>
      </w:pPr>
      <w:r>
        <w:rPr>
          <w:rFonts w:ascii="Verdana" w:hAnsi="Verdana"/>
          <w:sz w:val="18"/>
          <w:szCs w:val="18"/>
        </w:rPr>
        <w:t>Minimaal 20% van de</w:t>
      </w:r>
      <w:r w:rsidR="00AB7008" w:rsidRPr="00AB7008">
        <w:rPr>
          <w:rFonts w:ascii="Verdana" w:hAnsi="Verdana"/>
          <w:sz w:val="18"/>
          <w:szCs w:val="18"/>
        </w:rPr>
        <w:t xml:space="preserve"> medische hulpmiddelen</w:t>
      </w:r>
      <w:r>
        <w:rPr>
          <w:rFonts w:ascii="Verdana" w:hAnsi="Verdana"/>
          <w:sz w:val="18"/>
          <w:szCs w:val="18"/>
        </w:rPr>
        <w:t xml:space="preserve"> is herbruikbaar</w:t>
      </w:r>
    </w:p>
    <w:p w14:paraId="63B315B7" w14:textId="591821CE" w:rsidR="00BF13B0" w:rsidRDefault="00BF13B0" w:rsidP="00AB7008">
      <w:pPr>
        <w:pStyle w:val="Normal0"/>
        <w:ind w:firstLine="709"/>
        <w:rPr>
          <w:rFonts w:ascii="Verdana" w:hAnsi="Verdana"/>
          <w:sz w:val="18"/>
          <w:szCs w:val="18"/>
        </w:rPr>
      </w:pPr>
      <w:r>
        <w:rPr>
          <w:rFonts w:ascii="Verdana" w:hAnsi="Verdana"/>
          <w:sz w:val="18"/>
          <w:szCs w:val="18"/>
        </w:rPr>
        <w:t>Minimaal 5% minder incontinentiemateriaal t.o.v. 2018</w:t>
      </w:r>
    </w:p>
    <w:p w14:paraId="76943484" w14:textId="77777777" w:rsidR="00AB7008" w:rsidRDefault="00AB7008" w:rsidP="00AB7008">
      <w:pPr>
        <w:pStyle w:val="Normal0"/>
        <w:rPr>
          <w:rFonts w:ascii="Verdana" w:hAnsi="Verdana"/>
          <w:sz w:val="18"/>
          <w:szCs w:val="18"/>
        </w:rPr>
      </w:pPr>
    </w:p>
    <w:p w14:paraId="48B89EA6" w14:textId="59871CD4" w:rsidR="00AB7008" w:rsidRPr="0079501F" w:rsidRDefault="00AB7008" w:rsidP="00AB7008">
      <w:pPr>
        <w:pStyle w:val="Normal0"/>
        <w:rPr>
          <w:rFonts w:ascii="Verdana" w:hAnsi="Verdana"/>
          <w:sz w:val="18"/>
          <w:szCs w:val="18"/>
        </w:rPr>
      </w:pPr>
      <w:r w:rsidRPr="0079501F">
        <w:rPr>
          <w:rFonts w:ascii="Verdana" w:hAnsi="Verdana"/>
          <w:b/>
          <w:sz w:val="18"/>
          <w:szCs w:val="18"/>
        </w:rPr>
        <w:t>2030</w:t>
      </w:r>
      <w:r w:rsidRPr="0079501F">
        <w:rPr>
          <w:rFonts w:ascii="Verdana" w:hAnsi="Verdana"/>
          <w:b/>
          <w:sz w:val="18"/>
          <w:szCs w:val="18"/>
        </w:rPr>
        <w:tab/>
      </w:r>
      <w:r w:rsidR="00BF13B0" w:rsidRPr="0079501F">
        <w:rPr>
          <w:rFonts w:ascii="Verdana" w:hAnsi="Verdana"/>
          <w:sz w:val="18"/>
          <w:szCs w:val="18"/>
        </w:rPr>
        <w:t>Maximaal 25% van al het afval uit de zorg is ongesorteerd restafval.</w:t>
      </w:r>
    </w:p>
    <w:p w14:paraId="41EE6E60" w14:textId="113B8883" w:rsidR="00AB7008" w:rsidRPr="0079501F" w:rsidRDefault="00AB7008" w:rsidP="00AB7008">
      <w:pPr>
        <w:pStyle w:val="Normal0"/>
        <w:ind w:firstLine="709"/>
        <w:rPr>
          <w:rFonts w:ascii="Verdana" w:hAnsi="Verdana"/>
          <w:sz w:val="18"/>
          <w:szCs w:val="18"/>
        </w:rPr>
      </w:pPr>
      <w:r w:rsidRPr="0079501F">
        <w:rPr>
          <w:rFonts w:ascii="Verdana" w:hAnsi="Verdana"/>
          <w:sz w:val="18"/>
          <w:szCs w:val="18"/>
        </w:rPr>
        <w:t>Minimaal 50% minder primair grondstoffenverbruik</w:t>
      </w:r>
      <w:r w:rsidR="00BF13B0" w:rsidRPr="0079501F">
        <w:rPr>
          <w:rFonts w:ascii="Verdana" w:hAnsi="Verdana"/>
          <w:sz w:val="18"/>
          <w:szCs w:val="18"/>
        </w:rPr>
        <w:t xml:space="preserve"> t.o.v. 2016</w:t>
      </w:r>
    </w:p>
    <w:p w14:paraId="23EAF22D" w14:textId="77777777" w:rsidR="00AB7008" w:rsidRPr="0079501F" w:rsidRDefault="00AB7008" w:rsidP="00AB7008">
      <w:pPr>
        <w:pStyle w:val="Normal0"/>
        <w:rPr>
          <w:rFonts w:ascii="Verdana" w:hAnsi="Verdana"/>
          <w:sz w:val="18"/>
          <w:szCs w:val="18"/>
        </w:rPr>
      </w:pPr>
    </w:p>
    <w:p w14:paraId="7C942815" w14:textId="31E72657" w:rsidR="00AB7008" w:rsidRPr="00AB7008" w:rsidRDefault="00AB7008" w:rsidP="00AB7008">
      <w:pPr>
        <w:pStyle w:val="Normal0"/>
        <w:rPr>
          <w:rFonts w:ascii="Verdana" w:hAnsi="Verdana"/>
          <w:sz w:val="18"/>
          <w:szCs w:val="18"/>
        </w:rPr>
      </w:pPr>
      <w:r w:rsidRPr="0079501F">
        <w:rPr>
          <w:rFonts w:ascii="Verdana" w:hAnsi="Verdana"/>
          <w:b/>
          <w:sz w:val="18"/>
          <w:szCs w:val="18"/>
        </w:rPr>
        <w:t>2050</w:t>
      </w:r>
      <w:r w:rsidRPr="0079501F">
        <w:rPr>
          <w:rFonts w:ascii="Verdana" w:hAnsi="Verdana"/>
          <w:b/>
          <w:sz w:val="18"/>
          <w:szCs w:val="18"/>
        </w:rPr>
        <w:tab/>
      </w:r>
      <w:r w:rsidRPr="0079501F">
        <w:rPr>
          <w:rFonts w:ascii="Verdana" w:hAnsi="Verdana"/>
          <w:sz w:val="18"/>
          <w:szCs w:val="18"/>
        </w:rPr>
        <w:t>100% circulaire zorg in 2050</w:t>
      </w:r>
    </w:p>
    <w:p w14:paraId="04E4A9BF" w14:textId="66845C19" w:rsidR="007C1EDD" w:rsidRDefault="00AB7008" w:rsidP="00AB7008">
      <w:pPr>
        <w:pStyle w:val="Normal0"/>
        <w:rPr>
          <w:rFonts w:ascii="Verdana" w:hAnsi="Verdana"/>
          <w:sz w:val="18"/>
          <w:szCs w:val="18"/>
        </w:rPr>
      </w:pPr>
      <w:r w:rsidRPr="007C1EDD">
        <w:rPr>
          <w:rFonts w:ascii="Verdana" w:hAnsi="Verdana"/>
          <w:sz w:val="18"/>
          <w:szCs w:val="18"/>
          <w:highlight w:val="yellow"/>
        </w:rPr>
        <w:t>[Zorg</w:t>
      </w:r>
      <w:r w:rsidR="00DC4192" w:rsidRPr="007C1EDD">
        <w:rPr>
          <w:rFonts w:ascii="Verdana" w:hAnsi="Verdana"/>
          <w:sz w:val="18"/>
          <w:szCs w:val="18"/>
          <w:highlight w:val="yellow"/>
        </w:rPr>
        <w:t>organisatie</w:t>
      </w:r>
      <w:r w:rsidRPr="007C1EDD">
        <w:rPr>
          <w:rFonts w:ascii="Verdana" w:hAnsi="Verdana"/>
          <w:sz w:val="18"/>
          <w:szCs w:val="18"/>
          <w:highlight w:val="yellow"/>
        </w:rPr>
        <w:t xml:space="preserve"> x]</w:t>
      </w:r>
      <w:r>
        <w:rPr>
          <w:rFonts w:ascii="Verdana" w:hAnsi="Verdana"/>
          <w:sz w:val="18"/>
          <w:szCs w:val="18"/>
        </w:rPr>
        <w:t xml:space="preserve"> </w:t>
      </w:r>
      <w:r w:rsidRPr="00BF13B0">
        <w:rPr>
          <w:rFonts w:ascii="Verdana" w:hAnsi="Verdana"/>
          <w:sz w:val="18"/>
          <w:szCs w:val="18"/>
          <w:highlight w:val="yellow"/>
        </w:rPr>
        <w:t xml:space="preserve">sluit zich aan bij deze doelen en heeft voor de </w:t>
      </w:r>
      <w:r w:rsidR="00BF13B0">
        <w:rPr>
          <w:rFonts w:ascii="Verdana" w:hAnsi="Verdana"/>
          <w:sz w:val="18"/>
          <w:szCs w:val="18"/>
          <w:highlight w:val="yellow"/>
        </w:rPr>
        <w:t xml:space="preserve">realisatie ervan </w:t>
      </w:r>
      <w:r w:rsidRPr="00BF13B0">
        <w:rPr>
          <w:rFonts w:ascii="Verdana" w:hAnsi="Verdana"/>
          <w:sz w:val="18"/>
          <w:szCs w:val="18"/>
          <w:highlight w:val="yellow"/>
        </w:rPr>
        <w:t xml:space="preserve">de volgende </w:t>
      </w:r>
      <w:r w:rsidR="00BF13B0" w:rsidRPr="00BF13B0">
        <w:rPr>
          <w:rFonts w:ascii="Verdana" w:hAnsi="Verdana"/>
          <w:b/>
          <w:sz w:val="18"/>
          <w:szCs w:val="18"/>
          <w:highlight w:val="yellow"/>
        </w:rPr>
        <w:t>maatregelen</w:t>
      </w:r>
      <w:r w:rsidR="00E22B50">
        <w:rPr>
          <w:rFonts w:ascii="Verdana" w:hAnsi="Verdana"/>
          <w:bCs/>
          <w:sz w:val="18"/>
          <w:szCs w:val="18"/>
          <w:highlight w:val="yellow"/>
        </w:rPr>
        <w:t xml:space="preserve"> in het actie</w:t>
      </w:r>
      <w:r w:rsidRPr="00BF13B0">
        <w:rPr>
          <w:rFonts w:ascii="Verdana" w:hAnsi="Verdana"/>
          <w:sz w:val="18"/>
          <w:szCs w:val="18"/>
          <w:highlight w:val="yellow"/>
        </w:rPr>
        <w:t xml:space="preserve"> </w:t>
      </w:r>
      <w:r w:rsidR="00BF13B0">
        <w:rPr>
          <w:rFonts w:ascii="Verdana" w:hAnsi="Verdana"/>
          <w:sz w:val="18"/>
          <w:szCs w:val="18"/>
          <w:highlight w:val="yellow"/>
        </w:rPr>
        <w:t>tot en met 202</w:t>
      </w:r>
      <w:r w:rsidR="006663F2">
        <w:rPr>
          <w:rFonts w:ascii="Verdana" w:hAnsi="Verdana"/>
          <w:sz w:val="18"/>
          <w:szCs w:val="18"/>
          <w:highlight w:val="yellow"/>
        </w:rPr>
        <w:t>8</w:t>
      </w:r>
      <w:r w:rsidR="00BF13B0">
        <w:rPr>
          <w:rFonts w:ascii="Verdana" w:hAnsi="Verdana"/>
          <w:sz w:val="18"/>
          <w:szCs w:val="18"/>
          <w:highlight w:val="yellow"/>
        </w:rPr>
        <w:t xml:space="preserve"> opgesteld</w:t>
      </w:r>
      <w:r w:rsidRPr="002A7072">
        <w:rPr>
          <w:rFonts w:ascii="Verdana" w:hAnsi="Verdana"/>
          <w:sz w:val="18"/>
          <w:szCs w:val="18"/>
        </w:rPr>
        <w:t>.</w:t>
      </w:r>
    </w:p>
    <w:p w14:paraId="7ECE2A62" w14:textId="77777777" w:rsidR="007C1EDD" w:rsidRDefault="007C1EDD">
      <w:pPr>
        <w:rPr>
          <w:rFonts w:ascii="Verdana" w:eastAsia="Calibri" w:hAnsi="Verdana" w:cs="Calibri"/>
          <w:sz w:val="18"/>
          <w:szCs w:val="18"/>
          <w:lang w:eastAsia="en-US"/>
        </w:rPr>
      </w:pPr>
      <w:r>
        <w:rPr>
          <w:rFonts w:ascii="Verdana" w:hAnsi="Verdana"/>
          <w:sz w:val="18"/>
          <w:szCs w:val="18"/>
        </w:rPr>
        <w:br w:type="page"/>
      </w:r>
    </w:p>
    <w:p w14:paraId="596E392E" w14:textId="11BB05D4" w:rsidR="00BF13B0" w:rsidRDefault="008F0EAF" w:rsidP="00E93627">
      <w:pPr>
        <w:pStyle w:val="Kop1"/>
      </w:pPr>
      <w:bookmarkStart w:id="51" w:name="_Toc198193402"/>
      <w:r>
        <w:lastRenderedPageBreak/>
        <w:t>Actieplan</w:t>
      </w:r>
      <w:bookmarkEnd w:id="51"/>
    </w:p>
    <w:p w14:paraId="66C56D2D" w14:textId="74F23340" w:rsidR="00AB45F1" w:rsidRPr="00B21071" w:rsidRDefault="002C55A5" w:rsidP="00690FD7">
      <w:pPr>
        <w:pStyle w:val="Bijschrift"/>
        <w:keepNext/>
        <w:rPr>
          <w:rFonts w:ascii="Verdana" w:hAnsi="Verdana"/>
          <w:i w:val="0"/>
          <w:iCs w:val="0"/>
          <w:color w:val="auto"/>
        </w:rPr>
      </w:pPr>
      <w:r>
        <w:rPr>
          <w:rFonts w:ascii="Verdana" w:hAnsi="Verdana"/>
          <w:i w:val="0"/>
          <w:iCs w:val="0"/>
          <w:color w:val="auto"/>
        </w:rPr>
        <w:t xml:space="preserve">Om de doelen te behalen voert </w:t>
      </w:r>
      <w:r w:rsidRPr="00BC1825">
        <w:rPr>
          <w:rFonts w:ascii="Verdana" w:hAnsi="Verdana"/>
          <w:i w:val="0"/>
          <w:iCs w:val="0"/>
          <w:color w:val="auto"/>
          <w:highlight w:val="yellow"/>
        </w:rPr>
        <w:t>Zorgorganisatie x</w:t>
      </w:r>
      <w:r>
        <w:rPr>
          <w:rFonts w:ascii="Verdana" w:hAnsi="Verdana"/>
          <w:i w:val="0"/>
          <w:iCs w:val="0"/>
          <w:color w:val="auto"/>
        </w:rPr>
        <w:t xml:space="preserve"> de onderstaande maa</w:t>
      </w:r>
      <w:r w:rsidR="006125FF">
        <w:rPr>
          <w:rFonts w:ascii="Verdana" w:hAnsi="Verdana"/>
          <w:i w:val="0"/>
          <w:iCs w:val="0"/>
          <w:color w:val="auto"/>
        </w:rPr>
        <w:t xml:space="preserve">tregelen uit. Deze richten zich op </w:t>
      </w:r>
      <w:r w:rsidR="00B72F33">
        <w:rPr>
          <w:rFonts w:ascii="Verdana" w:hAnsi="Verdana"/>
          <w:i w:val="0"/>
          <w:iCs w:val="0"/>
          <w:color w:val="auto"/>
        </w:rPr>
        <w:t xml:space="preserve">drie tredes van de r-ladder: Refuse en reduce, </w:t>
      </w:r>
      <w:r w:rsidR="00BC1825">
        <w:rPr>
          <w:rFonts w:ascii="Verdana" w:hAnsi="Verdana"/>
          <w:i w:val="0"/>
          <w:iCs w:val="0"/>
          <w:color w:val="auto"/>
        </w:rPr>
        <w:t xml:space="preserve">reuse en recycle. </w:t>
      </w:r>
    </w:p>
    <w:p w14:paraId="1FD90921" w14:textId="77777777" w:rsidR="00AB45F1" w:rsidRDefault="00AB45F1" w:rsidP="00690FD7">
      <w:pPr>
        <w:pStyle w:val="Bijschrift"/>
        <w:keepNext/>
      </w:pPr>
    </w:p>
    <w:p w14:paraId="37C9179C" w14:textId="3EFA353C" w:rsidR="00690FD7" w:rsidRPr="00C104D5" w:rsidRDefault="00690FD7" w:rsidP="00690FD7">
      <w:pPr>
        <w:pStyle w:val="Bijschrift"/>
        <w:keepNext/>
        <w:rPr>
          <w:color w:val="auto"/>
        </w:rPr>
      </w:pPr>
      <w:r w:rsidRPr="00C104D5">
        <w:rPr>
          <w:color w:val="auto"/>
        </w:rPr>
        <w:t xml:space="preserve">Tabel </w:t>
      </w:r>
      <w:r w:rsidRPr="00C104D5">
        <w:rPr>
          <w:color w:val="auto"/>
        </w:rPr>
        <w:fldChar w:fldCharType="begin"/>
      </w:r>
      <w:r w:rsidRPr="00C104D5">
        <w:rPr>
          <w:color w:val="auto"/>
        </w:rPr>
        <w:instrText xml:space="preserve"> SEQ Tabel \* ARABIC </w:instrText>
      </w:r>
      <w:r w:rsidRPr="00C104D5">
        <w:rPr>
          <w:color w:val="auto"/>
        </w:rPr>
        <w:fldChar w:fldCharType="separate"/>
      </w:r>
      <w:r w:rsidRPr="00C104D5">
        <w:rPr>
          <w:noProof/>
          <w:color w:val="auto"/>
        </w:rPr>
        <w:t>3</w:t>
      </w:r>
      <w:r w:rsidRPr="00C104D5">
        <w:rPr>
          <w:noProof/>
          <w:color w:val="auto"/>
        </w:rPr>
        <w:fldChar w:fldCharType="end"/>
      </w:r>
      <w:r w:rsidRPr="00C104D5">
        <w:rPr>
          <w:color w:val="auto"/>
        </w:rPr>
        <w:t xml:space="preserve">: Maatregelen </w:t>
      </w:r>
      <w:r w:rsidR="00402110" w:rsidRPr="00C104D5">
        <w:rPr>
          <w:color w:val="auto"/>
        </w:rPr>
        <w:t>voor</w:t>
      </w:r>
      <w:r w:rsidR="00FF28A4" w:rsidRPr="00C104D5">
        <w:rPr>
          <w:color w:val="auto"/>
        </w:rPr>
        <w:t xml:space="preserve"> </w:t>
      </w:r>
      <w:r w:rsidR="007F4A8A" w:rsidRPr="00C104D5">
        <w:rPr>
          <w:color w:val="auto"/>
        </w:rPr>
        <w:t>r-</w:t>
      </w:r>
      <w:r w:rsidR="006E45C8" w:rsidRPr="00C104D5">
        <w:rPr>
          <w:color w:val="auto"/>
        </w:rPr>
        <w:t xml:space="preserve">laddertraptrede </w:t>
      </w:r>
      <w:commentRangeStart w:id="52"/>
      <w:r w:rsidR="006E45C8" w:rsidRPr="00C104D5">
        <w:rPr>
          <w:b/>
          <w:bCs/>
          <w:color w:val="auto"/>
        </w:rPr>
        <w:t>refuse en reduce</w:t>
      </w:r>
      <w:commentRangeEnd w:id="52"/>
      <w:r w:rsidR="00984D63">
        <w:rPr>
          <w:rStyle w:val="Verwijzingopmerking"/>
          <w:rFonts w:cs="Times New Roman"/>
          <w:i w:val="0"/>
          <w:iCs w:val="0"/>
          <w:color w:val="auto"/>
          <w:lang w:eastAsia="en-US"/>
        </w:rPr>
        <w:commentReference w:id="52"/>
      </w:r>
    </w:p>
    <w:tbl>
      <w:tblPr>
        <w:tblStyle w:val="Onopgemaaktetabel2"/>
        <w:tblW w:w="9102" w:type="dxa"/>
        <w:tblLayout w:type="fixed"/>
        <w:tblLook w:val="04A0" w:firstRow="1" w:lastRow="0" w:firstColumn="1" w:lastColumn="0" w:noHBand="0" w:noVBand="1"/>
      </w:tblPr>
      <w:tblGrid>
        <w:gridCol w:w="1418"/>
        <w:gridCol w:w="4536"/>
        <w:gridCol w:w="1276"/>
        <w:gridCol w:w="1872"/>
      </w:tblGrid>
      <w:tr w:rsidR="00690FD7" w:rsidRPr="00D4439A" w14:paraId="335EC563" w14:textId="77777777" w:rsidTr="001C25DD">
        <w:trPr>
          <w:cnfStyle w:val="100000000000" w:firstRow="1" w:lastRow="0" w:firstColumn="0" w:lastColumn="0" w:oddVBand="0" w:evenVBand="0" w:oddHBand="0" w:evenHBand="0" w:firstRowFirstColumn="0" w:firstRowLastColumn="0" w:lastRowFirstColumn="0" w:lastRowLastColumn="0"/>
          <w:trHeight w:val="98"/>
        </w:trPr>
        <w:tc>
          <w:tcPr>
            <w:cnfStyle w:val="001000000000" w:firstRow="0" w:lastRow="0" w:firstColumn="1" w:lastColumn="0" w:oddVBand="0" w:evenVBand="0" w:oddHBand="0" w:evenHBand="0" w:firstRowFirstColumn="0" w:firstRowLastColumn="0" w:lastRowFirstColumn="0" w:lastRowLastColumn="0"/>
            <w:tcW w:w="1418" w:type="dxa"/>
            <w:tcBorders>
              <w:top w:val="single" w:sz="8" w:space="0" w:color="auto"/>
              <w:bottom w:val="single" w:sz="8" w:space="0" w:color="auto"/>
            </w:tcBorders>
            <w:hideMark/>
          </w:tcPr>
          <w:p w14:paraId="389B815B" w14:textId="77777777" w:rsidR="00690FD7" w:rsidRPr="00D4439A" w:rsidRDefault="00690FD7" w:rsidP="00386A1B">
            <w:pPr>
              <w:pStyle w:val="Normal0"/>
              <w:spacing w:after="120" w:line="264" w:lineRule="auto"/>
              <w:rPr>
                <w:rFonts w:ascii="Verdana" w:hAnsi="Verdana"/>
                <w:sz w:val="16"/>
                <w:szCs w:val="16"/>
              </w:rPr>
            </w:pPr>
            <w:commentRangeStart w:id="53"/>
            <w:r w:rsidRPr="00D4439A">
              <w:rPr>
                <w:rFonts w:ascii="Verdana" w:hAnsi="Verdana"/>
                <w:sz w:val="16"/>
                <w:szCs w:val="16"/>
              </w:rPr>
              <w:t>Doel</w:t>
            </w:r>
            <w:commentRangeEnd w:id="53"/>
            <w:r w:rsidR="002655D9" w:rsidRPr="00D4439A">
              <w:rPr>
                <w:rStyle w:val="Verwijzingopmerking"/>
                <w:rFonts w:asciiTheme="minorHAnsi" w:eastAsiaTheme="minorEastAsia" w:hAnsiTheme="minorHAnsi" w:cs="Times New Roman"/>
                <w:b w:val="0"/>
                <w:bCs w:val="0"/>
                <w:lang w:val="nl-NL"/>
              </w:rPr>
              <w:commentReference w:id="53"/>
            </w:r>
          </w:p>
        </w:tc>
        <w:tc>
          <w:tcPr>
            <w:tcW w:w="4536" w:type="dxa"/>
            <w:tcBorders>
              <w:top w:val="single" w:sz="8" w:space="0" w:color="auto"/>
              <w:bottom w:val="single" w:sz="8" w:space="0" w:color="auto"/>
            </w:tcBorders>
            <w:hideMark/>
          </w:tcPr>
          <w:p w14:paraId="40BE570D" w14:textId="77777777" w:rsidR="00690FD7" w:rsidRPr="00D4439A" w:rsidRDefault="00690FD7" w:rsidP="00386A1B">
            <w:pPr>
              <w:pStyle w:val="Normal0"/>
              <w:spacing w:after="120" w:line="264" w:lineRule="auto"/>
              <w:cnfStyle w:val="100000000000" w:firstRow="1" w:lastRow="0" w:firstColumn="0" w:lastColumn="0" w:oddVBand="0" w:evenVBand="0" w:oddHBand="0" w:evenHBand="0" w:firstRowFirstColumn="0" w:firstRowLastColumn="0" w:lastRowFirstColumn="0" w:lastRowLastColumn="0"/>
              <w:rPr>
                <w:rFonts w:ascii="Verdana" w:hAnsi="Verdana"/>
                <w:sz w:val="16"/>
                <w:szCs w:val="16"/>
              </w:rPr>
            </w:pPr>
            <w:r w:rsidRPr="00D4439A">
              <w:rPr>
                <w:rFonts w:ascii="Verdana" w:hAnsi="Verdana"/>
                <w:sz w:val="16"/>
                <w:szCs w:val="16"/>
              </w:rPr>
              <w:t>Maatregel</w:t>
            </w:r>
          </w:p>
        </w:tc>
        <w:tc>
          <w:tcPr>
            <w:tcW w:w="1276" w:type="dxa"/>
            <w:tcBorders>
              <w:top w:val="single" w:sz="8" w:space="0" w:color="auto"/>
              <w:bottom w:val="single" w:sz="8" w:space="0" w:color="auto"/>
            </w:tcBorders>
            <w:hideMark/>
          </w:tcPr>
          <w:p w14:paraId="611E6324" w14:textId="77777777" w:rsidR="00690FD7" w:rsidRPr="00D4439A" w:rsidRDefault="00690FD7" w:rsidP="00386A1B">
            <w:pPr>
              <w:pStyle w:val="Normal0"/>
              <w:spacing w:after="120" w:line="264" w:lineRule="auto"/>
              <w:cnfStyle w:val="100000000000" w:firstRow="1" w:lastRow="0" w:firstColumn="0" w:lastColumn="0" w:oddVBand="0" w:evenVBand="0" w:oddHBand="0" w:evenHBand="0" w:firstRowFirstColumn="0" w:firstRowLastColumn="0" w:lastRowFirstColumn="0" w:lastRowLastColumn="0"/>
              <w:rPr>
                <w:rFonts w:ascii="Verdana" w:hAnsi="Verdana"/>
                <w:sz w:val="16"/>
                <w:szCs w:val="16"/>
              </w:rPr>
            </w:pPr>
            <w:r w:rsidRPr="00D4439A">
              <w:rPr>
                <w:rFonts w:ascii="Verdana" w:hAnsi="Verdana"/>
                <w:sz w:val="16"/>
                <w:szCs w:val="16"/>
              </w:rPr>
              <w:t>Uiterlijk Afgerond</w:t>
            </w:r>
          </w:p>
        </w:tc>
        <w:tc>
          <w:tcPr>
            <w:tcW w:w="1872" w:type="dxa"/>
            <w:tcBorders>
              <w:top w:val="single" w:sz="8" w:space="0" w:color="auto"/>
              <w:bottom w:val="single" w:sz="8" w:space="0" w:color="auto"/>
            </w:tcBorders>
            <w:hideMark/>
          </w:tcPr>
          <w:p w14:paraId="65CE389D" w14:textId="77777777" w:rsidR="00690FD7" w:rsidRPr="00D4439A" w:rsidRDefault="00690FD7" w:rsidP="00386A1B">
            <w:pPr>
              <w:pStyle w:val="Normal0"/>
              <w:tabs>
                <w:tab w:val="right" w:pos="2550"/>
              </w:tabs>
              <w:spacing w:after="120" w:line="264" w:lineRule="auto"/>
              <w:cnfStyle w:val="100000000000" w:firstRow="1" w:lastRow="0" w:firstColumn="0" w:lastColumn="0" w:oddVBand="0" w:evenVBand="0" w:oddHBand="0" w:evenHBand="0" w:firstRowFirstColumn="0" w:firstRowLastColumn="0" w:lastRowFirstColumn="0" w:lastRowLastColumn="0"/>
              <w:rPr>
                <w:rFonts w:ascii="Verdana" w:hAnsi="Verdana"/>
                <w:sz w:val="16"/>
                <w:szCs w:val="16"/>
              </w:rPr>
            </w:pPr>
            <w:r w:rsidRPr="00D4439A">
              <w:rPr>
                <w:rFonts w:ascii="Verdana" w:hAnsi="Verdana"/>
                <w:sz w:val="16"/>
                <w:szCs w:val="16"/>
              </w:rPr>
              <w:t>Verantwoordelijk</w:t>
            </w:r>
          </w:p>
        </w:tc>
      </w:tr>
      <w:tr w:rsidR="00690FD7" w:rsidRPr="00D4439A" w14:paraId="3EC741C1" w14:textId="77777777" w:rsidTr="001C25DD">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1418" w:type="dxa"/>
            <w:tcBorders>
              <w:top w:val="single" w:sz="8" w:space="0" w:color="auto"/>
              <w:bottom w:val="single" w:sz="4" w:space="0" w:color="BFBFBF" w:themeColor="background1" w:themeShade="BF"/>
            </w:tcBorders>
          </w:tcPr>
          <w:p w14:paraId="55C74573" w14:textId="0A8E829B" w:rsidR="00690FD7" w:rsidRPr="00597968" w:rsidRDefault="006A065B" w:rsidP="00386A1B">
            <w:pPr>
              <w:pStyle w:val="Normal0"/>
              <w:spacing w:after="120" w:line="264" w:lineRule="auto"/>
              <w:rPr>
                <w:rFonts w:ascii="Verdana" w:hAnsi="Verdana"/>
                <w:b w:val="0"/>
                <w:bCs w:val="0"/>
                <w:sz w:val="16"/>
                <w:szCs w:val="16"/>
                <w:highlight w:val="yellow"/>
              </w:rPr>
            </w:pPr>
            <w:r w:rsidRPr="00597968">
              <w:rPr>
                <w:rFonts w:ascii="Verdana" w:hAnsi="Verdana"/>
                <w:b w:val="0"/>
                <w:bCs w:val="0"/>
                <w:sz w:val="16"/>
                <w:szCs w:val="16"/>
                <w:highlight w:val="yellow"/>
              </w:rPr>
              <w:t>Minder ongesorteerd restafval</w:t>
            </w:r>
          </w:p>
        </w:tc>
        <w:tc>
          <w:tcPr>
            <w:tcW w:w="4536" w:type="dxa"/>
            <w:tcBorders>
              <w:top w:val="single" w:sz="8" w:space="0" w:color="auto"/>
              <w:bottom w:val="single" w:sz="4" w:space="0" w:color="BFBFBF" w:themeColor="background1" w:themeShade="BF"/>
            </w:tcBorders>
          </w:tcPr>
          <w:p w14:paraId="58C0287D" w14:textId="583D1A4E" w:rsidR="00690FD7" w:rsidRPr="00597968" w:rsidRDefault="006C5150" w:rsidP="00386A1B">
            <w:pPr>
              <w:pStyle w:val="Normal0"/>
              <w:spacing w:after="120" w:line="264" w:lineRule="auto"/>
              <w:cnfStyle w:val="000000100000" w:firstRow="0" w:lastRow="0" w:firstColumn="0" w:lastColumn="0" w:oddVBand="0" w:evenVBand="0" w:oddHBand="1" w:evenHBand="0" w:firstRowFirstColumn="0" w:firstRowLastColumn="0" w:lastRowFirstColumn="0" w:lastRowLastColumn="0"/>
              <w:rPr>
                <w:rFonts w:ascii="Verdana" w:hAnsi="Verdana"/>
                <w:sz w:val="16"/>
                <w:szCs w:val="16"/>
                <w:highlight w:val="yellow"/>
              </w:rPr>
            </w:pPr>
            <w:r w:rsidRPr="00597968">
              <w:rPr>
                <w:rFonts w:ascii="Verdana" w:hAnsi="Verdana"/>
                <w:sz w:val="16"/>
                <w:szCs w:val="16"/>
                <w:highlight w:val="yellow"/>
              </w:rPr>
              <w:t>Er wordt een challenge/campagne/wedstrijd gehouden onder locaties/afdelingen met een prijs voor degene die in een bepaalde periode het minst afval produceert per fte.</w:t>
            </w:r>
          </w:p>
        </w:tc>
        <w:tc>
          <w:tcPr>
            <w:tcW w:w="1276" w:type="dxa"/>
            <w:tcBorders>
              <w:top w:val="single" w:sz="8" w:space="0" w:color="auto"/>
              <w:bottom w:val="single" w:sz="4" w:space="0" w:color="BFBFBF" w:themeColor="background1" w:themeShade="BF"/>
            </w:tcBorders>
          </w:tcPr>
          <w:p w14:paraId="5EDE29D6" w14:textId="08644EDA" w:rsidR="00690FD7" w:rsidRPr="00D4439A" w:rsidRDefault="00690FD7" w:rsidP="00386A1B">
            <w:pPr>
              <w:pStyle w:val="Normal0"/>
              <w:spacing w:after="120" w:line="264" w:lineRule="auto"/>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c>
          <w:tcPr>
            <w:tcW w:w="1872" w:type="dxa"/>
            <w:tcBorders>
              <w:top w:val="single" w:sz="8" w:space="0" w:color="auto"/>
              <w:bottom w:val="single" w:sz="4" w:space="0" w:color="BFBFBF" w:themeColor="background1" w:themeShade="BF"/>
            </w:tcBorders>
          </w:tcPr>
          <w:p w14:paraId="0BF7DC33" w14:textId="5103586E" w:rsidR="00690FD7" w:rsidRPr="00D4439A" w:rsidRDefault="00690FD7" w:rsidP="00386A1B">
            <w:pPr>
              <w:pStyle w:val="Normal0"/>
              <w:spacing w:after="120" w:line="264" w:lineRule="auto"/>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r>
      <w:tr w:rsidR="00690FD7" w:rsidRPr="00D4439A" w14:paraId="3DBF38C7" w14:textId="77777777" w:rsidTr="001C25DD">
        <w:trPr>
          <w:trHeight w:val="341"/>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BFBFBF" w:themeColor="background1" w:themeShade="BF"/>
              <w:bottom w:val="single" w:sz="4" w:space="0" w:color="BFBFBF" w:themeColor="background1" w:themeShade="BF"/>
            </w:tcBorders>
          </w:tcPr>
          <w:p w14:paraId="7D326FE9" w14:textId="699CAB93" w:rsidR="00690FD7" w:rsidRPr="00D4439A" w:rsidRDefault="00690FD7" w:rsidP="00386A1B">
            <w:pPr>
              <w:pStyle w:val="Normal0"/>
              <w:spacing w:after="120" w:line="264" w:lineRule="auto"/>
              <w:rPr>
                <w:rFonts w:ascii="Verdana" w:hAnsi="Verdana"/>
                <w:b w:val="0"/>
                <w:bCs w:val="0"/>
                <w:sz w:val="16"/>
                <w:szCs w:val="16"/>
              </w:rPr>
            </w:pPr>
          </w:p>
        </w:tc>
        <w:tc>
          <w:tcPr>
            <w:tcW w:w="4536" w:type="dxa"/>
            <w:tcBorders>
              <w:top w:val="single" w:sz="4" w:space="0" w:color="BFBFBF" w:themeColor="background1" w:themeShade="BF"/>
              <w:bottom w:val="single" w:sz="4" w:space="0" w:color="BFBFBF" w:themeColor="background1" w:themeShade="BF"/>
            </w:tcBorders>
          </w:tcPr>
          <w:p w14:paraId="12FC45F1" w14:textId="0C42B03B" w:rsidR="00690FD7" w:rsidRPr="00D4439A" w:rsidRDefault="00B21071" w:rsidP="00386A1B">
            <w:pPr>
              <w:pStyle w:val="Normal0"/>
              <w:spacing w:after="120" w:line="264" w:lineRule="auto"/>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r w:rsidRPr="00B21071">
              <w:rPr>
                <w:rFonts w:ascii="Verdana" w:hAnsi="Verdana"/>
                <w:sz w:val="16"/>
                <w:szCs w:val="16"/>
                <w:highlight w:val="yellow"/>
              </w:rPr>
              <w:t>[Vul hier een van de onderstaande of een eigen maatregel in]</w:t>
            </w:r>
          </w:p>
        </w:tc>
        <w:tc>
          <w:tcPr>
            <w:tcW w:w="1276" w:type="dxa"/>
            <w:tcBorders>
              <w:top w:val="single" w:sz="4" w:space="0" w:color="BFBFBF" w:themeColor="background1" w:themeShade="BF"/>
              <w:bottom w:val="single" w:sz="4" w:space="0" w:color="BFBFBF" w:themeColor="background1" w:themeShade="BF"/>
            </w:tcBorders>
          </w:tcPr>
          <w:p w14:paraId="7313F19C" w14:textId="0A71153B" w:rsidR="00690FD7" w:rsidRPr="00D4439A" w:rsidRDefault="00690FD7" w:rsidP="00386A1B">
            <w:pPr>
              <w:pStyle w:val="Normal0"/>
              <w:spacing w:after="120" w:line="264" w:lineRule="auto"/>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p>
        </w:tc>
        <w:tc>
          <w:tcPr>
            <w:tcW w:w="1872" w:type="dxa"/>
            <w:tcBorders>
              <w:top w:val="single" w:sz="4" w:space="0" w:color="BFBFBF" w:themeColor="background1" w:themeShade="BF"/>
              <w:bottom w:val="single" w:sz="4" w:space="0" w:color="BFBFBF" w:themeColor="background1" w:themeShade="BF"/>
            </w:tcBorders>
          </w:tcPr>
          <w:p w14:paraId="5F28DD50" w14:textId="470E4B71" w:rsidR="00690FD7" w:rsidRPr="00D4439A" w:rsidRDefault="00690FD7" w:rsidP="00386A1B">
            <w:pPr>
              <w:pStyle w:val="Normal0"/>
              <w:spacing w:after="120" w:line="264" w:lineRule="auto"/>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p>
        </w:tc>
      </w:tr>
      <w:tr w:rsidR="00690FD7" w:rsidRPr="00D4439A" w14:paraId="0BA150B1" w14:textId="77777777" w:rsidTr="001C25DD">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BFBFBF" w:themeColor="background1" w:themeShade="BF"/>
              <w:bottom w:val="single" w:sz="4" w:space="0" w:color="000000"/>
            </w:tcBorders>
          </w:tcPr>
          <w:p w14:paraId="6BF207A7" w14:textId="622B648C" w:rsidR="00690FD7" w:rsidRPr="00D4439A" w:rsidRDefault="00690FD7" w:rsidP="00386A1B">
            <w:pPr>
              <w:pStyle w:val="Normal0"/>
              <w:rPr>
                <w:rFonts w:ascii="Verdana" w:hAnsi="Verdana"/>
                <w:b w:val="0"/>
                <w:bCs w:val="0"/>
                <w:sz w:val="16"/>
                <w:szCs w:val="16"/>
              </w:rPr>
            </w:pPr>
          </w:p>
        </w:tc>
        <w:tc>
          <w:tcPr>
            <w:tcW w:w="4536" w:type="dxa"/>
            <w:tcBorders>
              <w:top w:val="single" w:sz="4" w:space="0" w:color="BFBFBF" w:themeColor="background1" w:themeShade="BF"/>
              <w:bottom w:val="single" w:sz="4" w:space="0" w:color="000000"/>
            </w:tcBorders>
          </w:tcPr>
          <w:p w14:paraId="3F1C77F2" w14:textId="21E3F82C" w:rsidR="00690FD7" w:rsidRPr="00D4439A" w:rsidRDefault="00690FD7" w:rsidP="00386A1B">
            <w:pPr>
              <w:pStyle w:val="Normal0"/>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c>
          <w:tcPr>
            <w:tcW w:w="1276" w:type="dxa"/>
            <w:tcBorders>
              <w:top w:val="single" w:sz="4" w:space="0" w:color="BFBFBF" w:themeColor="background1" w:themeShade="BF"/>
              <w:bottom w:val="single" w:sz="4" w:space="0" w:color="000000"/>
            </w:tcBorders>
          </w:tcPr>
          <w:p w14:paraId="42325681" w14:textId="0B1E3BAC" w:rsidR="00690FD7" w:rsidRPr="00D4439A" w:rsidRDefault="00690FD7" w:rsidP="00386A1B">
            <w:pPr>
              <w:pStyle w:val="Normal0"/>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c>
          <w:tcPr>
            <w:tcW w:w="1872" w:type="dxa"/>
            <w:tcBorders>
              <w:top w:val="single" w:sz="4" w:space="0" w:color="BFBFBF" w:themeColor="background1" w:themeShade="BF"/>
              <w:bottom w:val="single" w:sz="4" w:space="0" w:color="000000"/>
            </w:tcBorders>
          </w:tcPr>
          <w:p w14:paraId="202D79AB" w14:textId="54884725" w:rsidR="00690FD7" w:rsidRPr="00D4439A" w:rsidRDefault="00690FD7" w:rsidP="00386A1B">
            <w:pPr>
              <w:pStyle w:val="Normal0"/>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r>
    </w:tbl>
    <w:p w14:paraId="7EDCCF91" w14:textId="77777777" w:rsidR="00690FD7" w:rsidRDefault="00690FD7" w:rsidP="002E2BDF">
      <w:pPr>
        <w:pStyle w:val="Normal0"/>
        <w:rPr>
          <w:rFonts w:ascii="Verdana" w:hAnsi="Verdana"/>
          <w:b/>
          <w:i/>
          <w:sz w:val="18"/>
          <w:szCs w:val="18"/>
        </w:rPr>
      </w:pPr>
    </w:p>
    <w:p w14:paraId="51719C5B" w14:textId="7C1367F8" w:rsidR="00FF28A4" w:rsidRPr="00C104D5" w:rsidRDefault="00FF28A4" w:rsidP="00FF28A4">
      <w:pPr>
        <w:pStyle w:val="Bijschrift"/>
        <w:keepNext/>
        <w:rPr>
          <w:color w:val="auto"/>
        </w:rPr>
      </w:pPr>
      <w:r w:rsidRPr="00C104D5">
        <w:rPr>
          <w:color w:val="auto"/>
        </w:rPr>
        <w:t xml:space="preserve">Tabel 4: Maatregelen </w:t>
      </w:r>
      <w:r w:rsidR="00D04A83" w:rsidRPr="00C104D5">
        <w:rPr>
          <w:color w:val="auto"/>
        </w:rPr>
        <w:t xml:space="preserve">voor </w:t>
      </w:r>
      <w:r w:rsidR="006E45C8" w:rsidRPr="00C104D5">
        <w:rPr>
          <w:color w:val="auto"/>
        </w:rPr>
        <w:t>r-laddertraptrede</w:t>
      </w:r>
      <w:r w:rsidR="006A065B" w:rsidRPr="00C104D5">
        <w:rPr>
          <w:color w:val="auto"/>
        </w:rPr>
        <w:t xml:space="preserve"> </w:t>
      </w:r>
      <w:commentRangeStart w:id="54"/>
      <w:r w:rsidR="006A065B" w:rsidRPr="00C104D5">
        <w:rPr>
          <w:b/>
          <w:bCs/>
          <w:color w:val="auto"/>
        </w:rPr>
        <w:t>reuse</w:t>
      </w:r>
      <w:commentRangeEnd w:id="54"/>
      <w:r w:rsidR="00984D63">
        <w:rPr>
          <w:rStyle w:val="Verwijzingopmerking"/>
          <w:rFonts w:cs="Times New Roman"/>
          <w:i w:val="0"/>
          <w:iCs w:val="0"/>
          <w:color w:val="auto"/>
          <w:lang w:eastAsia="en-US"/>
        </w:rPr>
        <w:commentReference w:id="54"/>
      </w:r>
    </w:p>
    <w:tbl>
      <w:tblPr>
        <w:tblStyle w:val="Onopgemaaktetabel2"/>
        <w:tblW w:w="9114" w:type="dxa"/>
        <w:tblLayout w:type="fixed"/>
        <w:tblLook w:val="04A0" w:firstRow="1" w:lastRow="0" w:firstColumn="1" w:lastColumn="0" w:noHBand="0" w:noVBand="1"/>
      </w:tblPr>
      <w:tblGrid>
        <w:gridCol w:w="1418"/>
        <w:gridCol w:w="4536"/>
        <w:gridCol w:w="1349"/>
        <w:gridCol w:w="1811"/>
      </w:tblGrid>
      <w:tr w:rsidR="00FF28A4" w:rsidRPr="0035319F" w14:paraId="353C54E6" w14:textId="77777777" w:rsidTr="001C25DD">
        <w:trPr>
          <w:cnfStyle w:val="100000000000" w:firstRow="1" w:lastRow="0" w:firstColumn="0" w:lastColumn="0" w:oddVBand="0" w:evenVBand="0" w:oddHBand="0" w:evenHBand="0" w:firstRowFirstColumn="0" w:firstRowLastColumn="0" w:lastRowFirstColumn="0" w:lastRowLastColumn="0"/>
          <w:trHeight w:val="94"/>
        </w:trPr>
        <w:tc>
          <w:tcPr>
            <w:cnfStyle w:val="001000000000" w:firstRow="0" w:lastRow="0" w:firstColumn="1" w:lastColumn="0" w:oddVBand="0" w:evenVBand="0" w:oddHBand="0" w:evenHBand="0" w:firstRowFirstColumn="0" w:firstRowLastColumn="0" w:lastRowFirstColumn="0" w:lastRowLastColumn="0"/>
            <w:tcW w:w="1418" w:type="dxa"/>
            <w:tcBorders>
              <w:top w:val="single" w:sz="8" w:space="0" w:color="auto"/>
              <w:bottom w:val="single" w:sz="8" w:space="0" w:color="auto"/>
            </w:tcBorders>
            <w:hideMark/>
          </w:tcPr>
          <w:p w14:paraId="0E8829CD" w14:textId="77777777" w:rsidR="00FF28A4" w:rsidRPr="005B44EC" w:rsidRDefault="00FF28A4" w:rsidP="00386A1B">
            <w:pPr>
              <w:pStyle w:val="Normal0"/>
              <w:spacing w:after="120" w:line="264" w:lineRule="auto"/>
              <w:rPr>
                <w:rFonts w:ascii="Verdana" w:hAnsi="Verdana"/>
                <w:sz w:val="16"/>
                <w:szCs w:val="16"/>
              </w:rPr>
            </w:pPr>
            <w:r w:rsidRPr="005B44EC">
              <w:rPr>
                <w:rFonts w:ascii="Verdana" w:hAnsi="Verdana"/>
                <w:sz w:val="16"/>
                <w:szCs w:val="16"/>
              </w:rPr>
              <w:t>Doel</w:t>
            </w:r>
          </w:p>
        </w:tc>
        <w:tc>
          <w:tcPr>
            <w:tcW w:w="4536" w:type="dxa"/>
            <w:tcBorders>
              <w:top w:val="single" w:sz="8" w:space="0" w:color="auto"/>
              <w:bottom w:val="single" w:sz="8" w:space="0" w:color="auto"/>
            </w:tcBorders>
            <w:hideMark/>
          </w:tcPr>
          <w:p w14:paraId="18B84FAD" w14:textId="77777777" w:rsidR="00FF28A4" w:rsidRPr="0035319F" w:rsidRDefault="00FF28A4" w:rsidP="00386A1B">
            <w:pPr>
              <w:pStyle w:val="Normal0"/>
              <w:spacing w:after="120" w:line="264" w:lineRule="auto"/>
              <w:cnfStyle w:val="100000000000" w:firstRow="1" w:lastRow="0" w:firstColumn="0" w:lastColumn="0" w:oddVBand="0" w:evenVBand="0" w:oddHBand="0" w:evenHBand="0" w:firstRowFirstColumn="0" w:firstRowLastColumn="0" w:lastRowFirstColumn="0" w:lastRowLastColumn="0"/>
              <w:rPr>
                <w:rFonts w:ascii="Verdana" w:hAnsi="Verdana"/>
                <w:sz w:val="16"/>
                <w:szCs w:val="16"/>
              </w:rPr>
            </w:pPr>
            <w:r w:rsidRPr="0035319F">
              <w:rPr>
                <w:rFonts w:ascii="Verdana" w:hAnsi="Verdana"/>
                <w:sz w:val="16"/>
                <w:szCs w:val="16"/>
              </w:rPr>
              <w:t>Maatregel</w:t>
            </w:r>
          </w:p>
        </w:tc>
        <w:tc>
          <w:tcPr>
            <w:tcW w:w="1349" w:type="dxa"/>
            <w:tcBorders>
              <w:top w:val="single" w:sz="8" w:space="0" w:color="auto"/>
              <w:bottom w:val="single" w:sz="8" w:space="0" w:color="auto"/>
            </w:tcBorders>
            <w:hideMark/>
          </w:tcPr>
          <w:p w14:paraId="71D56E25" w14:textId="77777777" w:rsidR="00FF28A4" w:rsidRPr="0035319F" w:rsidRDefault="00FF28A4" w:rsidP="00386A1B">
            <w:pPr>
              <w:pStyle w:val="Normal0"/>
              <w:spacing w:after="120" w:line="264" w:lineRule="auto"/>
              <w:cnfStyle w:val="100000000000" w:firstRow="1" w:lastRow="0" w:firstColumn="0" w:lastColumn="0" w:oddVBand="0" w:evenVBand="0" w:oddHBand="0" w:evenHBand="0" w:firstRowFirstColumn="0" w:firstRowLastColumn="0" w:lastRowFirstColumn="0" w:lastRowLastColumn="0"/>
              <w:rPr>
                <w:rFonts w:ascii="Verdana" w:hAnsi="Verdana"/>
                <w:sz w:val="16"/>
                <w:szCs w:val="16"/>
              </w:rPr>
            </w:pPr>
            <w:r>
              <w:rPr>
                <w:rFonts w:ascii="Verdana" w:hAnsi="Verdana"/>
                <w:sz w:val="16"/>
                <w:szCs w:val="16"/>
              </w:rPr>
              <w:t xml:space="preserve">Uiterlijk </w:t>
            </w:r>
            <w:r w:rsidRPr="0035319F">
              <w:rPr>
                <w:rFonts w:ascii="Verdana" w:hAnsi="Verdana"/>
                <w:sz w:val="16"/>
                <w:szCs w:val="16"/>
              </w:rPr>
              <w:t>Afgerond</w:t>
            </w:r>
          </w:p>
        </w:tc>
        <w:tc>
          <w:tcPr>
            <w:tcW w:w="1811" w:type="dxa"/>
            <w:tcBorders>
              <w:top w:val="single" w:sz="8" w:space="0" w:color="auto"/>
              <w:bottom w:val="single" w:sz="8" w:space="0" w:color="auto"/>
            </w:tcBorders>
            <w:hideMark/>
          </w:tcPr>
          <w:p w14:paraId="23EF7A87" w14:textId="77777777" w:rsidR="00FF28A4" w:rsidRPr="0035319F" w:rsidRDefault="00FF28A4" w:rsidP="00386A1B">
            <w:pPr>
              <w:pStyle w:val="Normal0"/>
              <w:tabs>
                <w:tab w:val="right" w:pos="2550"/>
              </w:tabs>
              <w:spacing w:after="120" w:line="264" w:lineRule="auto"/>
              <w:cnfStyle w:val="100000000000" w:firstRow="1" w:lastRow="0" w:firstColumn="0" w:lastColumn="0" w:oddVBand="0" w:evenVBand="0" w:oddHBand="0" w:evenHBand="0" w:firstRowFirstColumn="0" w:firstRowLastColumn="0" w:lastRowFirstColumn="0" w:lastRowLastColumn="0"/>
              <w:rPr>
                <w:rFonts w:ascii="Verdana" w:hAnsi="Verdana"/>
                <w:sz w:val="16"/>
                <w:szCs w:val="16"/>
              </w:rPr>
            </w:pPr>
            <w:r w:rsidRPr="0035319F">
              <w:rPr>
                <w:rFonts w:ascii="Verdana" w:hAnsi="Verdana"/>
                <w:sz w:val="16"/>
                <w:szCs w:val="16"/>
              </w:rPr>
              <w:t>Verantwoordelijk</w:t>
            </w:r>
          </w:p>
        </w:tc>
      </w:tr>
      <w:tr w:rsidR="00F422FF" w:rsidRPr="0035319F" w14:paraId="6F6AE242" w14:textId="77777777" w:rsidTr="001C25DD">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BFBFBF" w:themeColor="background1" w:themeShade="BF"/>
              <w:bottom w:val="single" w:sz="4" w:space="0" w:color="BFBFBF" w:themeColor="background1" w:themeShade="BF"/>
            </w:tcBorders>
          </w:tcPr>
          <w:p w14:paraId="1A468F40" w14:textId="1A5B765E" w:rsidR="00F422FF" w:rsidRPr="005B44EC" w:rsidRDefault="00DB26B3" w:rsidP="00F422FF">
            <w:pPr>
              <w:pStyle w:val="Normal0"/>
              <w:spacing w:after="120" w:line="264" w:lineRule="auto"/>
              <w:rPr>
                <w:rFonts w:ascii="Verdana" w:hAnsi="Verdana"/>
                <w:b w:val="0"/>
                <w:bCs w:val="0"/>
                <w:sz w:val="16"/>
                <w:szCs w:val="16"/>
              </w:rPr>
            </w:pPr>
            <w:r w:rsidRPr="000349F2">
              <w:rPr>
                <w:rFonts w:ascii="Verdana" w:hAnsi="Verdana"/>
                <w:b w:val="0"/>
                <w:bCs w:val="0"/>
                <w:sz w:val="16"/>
                <w:szCs w:val="16"/>
                <w:highlight w:val="yellow"/>
              </w:rPr>
              <w:t>[…]</w:t>
            </w:r>
          </w:p>
        </w:tc>
        <w:tc>
          <w:tcPr>
            <w:tcW w:w="4536" w:type="dxa"/>
            <w:tcBorders>
              <w:top w:val="single" w:sz="4" w:space="0" w:color="BFBFBF" w:themeColor="background1" w:themeShade="BF"/>
              <w:bottom w:val="single" w:sz="4" w:space="0" w:color="BFBFBF" w:themeColor="background1" w:themeShade="BF"/>
            </w:tcBorders>
          </w:tcPr>
          <w:p w14:paraId="1FF23E7A" w14:textId="6D84FF18" w:rsidR="00F422FF" w:rsidRPr="0035319F" w:rsidRDefault="00B21071" w:rsidP="00F422FF">
            <w:pPr>
              <w:pStyle w:val="Normal0"/>
              <w:spacing w:after="120" w:line="264" w:lineRule="auto"/>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r w:rsidRPr="00B21071">
              <w:rPr>
                <w:rFonts w:ascii="Verdana" w:hAnsi="Verdana"/>
                <w:sz w:val="16"/>
                <w:szCs w:val="16"/>
                <w:highlight w:val="yellow"/>
              </w:rPr>
              <w:t>[Vul hier een van de onderstaande of een eigen maatregel in]</w:t>
            </w:r>
          </w:p>
        </w:tc>
        <w:tc>
          <w:tcPr>
            <w:tcW w:w="1349" w:type="dxa"/>
            <w:tcBorders>
              <w:top w:val="single" w:sz="4" w:space="0" w:color="BFBFBF" w:themeColor="background1" w:themeShade="BF"/>
              <w:bottom w:val="single" w:sz="4" w:space="0" w:color="BFBFBF" w:themeColor="background1" w:themeShade="BF"/>
            </w:tcBorders>
          </w:tcPr>
          <w:p w14:paraId="2B5398F3" w14:textId="77777777" w:rsidR="00F422FF" w:rsidRPr="0035319F" w:rsidRDefault="00F422FF" w:rsidP="00F422FF">
            <w:pPr>
              <w:pStyle w:val="Normal0"/>
              <w:spacing w:after="120" w:line="264" w:lineRule="auto"/>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c>
          <w:tcPr>
            <w:tcW w:w="1811" w:type="dxa"/>
            <w:tcBorders>
              <w:top w:val="single" w:sz="4" w:space="0" w:color="BFBFBF" w:themeColor="background1" w:themeShade="BF"/>
              <w:bottom w:val="single" w:sz="4" w:space="0" w:color="BFBFBF" w:themeColor="background1" w:themeShade="BF"/>
            </w:tcBorders>
          </w:tcPr>
          <w:p w14:paraId="411F78D2" w14:textId="77777777" w:rsidR="00F422FF" w:rsidRPr="0035319F" w:rsidRDefault="00F422FF" w:rsidP="00F422FF">
            <w:pPr>
              <w:pStyle w:val="Normal0"/>
              <w:spacing w:after="120" w:line="264" w:lineRule="auto"/>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r>
      <w:tr w:rsidR="00F422FF" w:rsidRPr="0035319F" w14:paraId="4A563A79" w14:textId="77777777" w:rsidTr="001C25DD">
        <w:trPr>
          <w:trHeight w:val="327"/>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BFBFBF" w:themeColor="background1" w:themeShade="BF"/>
              <w:bottom w:val="single" w:sz="4" w:space="0" w:color="BFBFBF" w:themeColor="background1" w:themeShade="BF"/>
            </w:tcBorders>
          </w:tcPr>
          <w:p w14:paraId="7276F33D" w14:textId="6452A7D9" w:rsidR="00F422FF" w:rsidRPr="005B44EC" w:rsidRDefault="00F422FF" w:rsidP="00F422FF">
            <w:pPr>
              <w:pStyle w:val="Normal0"/>
              <w:rPr>
                <w:rFonts w:ascii="Verdana" w:hAnsi="Verdana"/>
                <w:b w:val="0"/>
                <w:bCs w:val="0"/>
                <w:sz w:val="16"/>
                <w:szCs w:val="16"/>
              </w:rPr>
            </w:pPr>
          </w:p>
        </w:tc>
        <w:tc>
          <w:tcPr>
            <w:tcW w:w="4536" w:type="dxa"/>
            <w:tcBorders>
              <w:top w:val="single" w:sz="4" w:space="0" w:color="BFBFBF" w:themeColor="background1" w:themeShade="BF"/>
              <w:bottom w:val="single" w:sz="4" w:space="0" w:color="BFBFBF" w:themeColor="background1" w:themeShade="BF"/>
            </w:tcBorders>
          </w:tcPr>
          <w:p w14:paraId="585E4F57" w14:textId="77777777" w:rsidR="00F422FF" w:rsidRDefault="00F422FF" w:rsidP="00F422FF">
            <w:pPr>
              <w:pStyle w:val="Normal0"/>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p>
        </w:tc>
        <w:tc>
          <w:tcPr>
            <w:tcW w:w="1349" w:type="dxa"/>
            <w:tcBorders>
              <w:top w:val="single" w:sz="4" w:space="0" w:color="BFBFBF" w:themeColor="background1" w:themeShade="BF"/>
              <w:bottom w:val="single" w:sz="4" w:space="0" w:color="BFBFBF" w:themeColor="background1" w:themeShade="BF"/>
            </w:tcBorders>
          </w:tcPr>
          <w:p w14:paraId="351690E7" w14:textId="77777777" w:rsidR="00F422FF" w:rsidRPr="0035319F" w:rsidRDefault="00F422FF" w:rsidP="00F422FF">
            <w:pPr>
              <w:pStyle w:val="Normal0"/>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p>
        </w:tc>
        <w:tc>
          <w:tcPr>
            <w:tcW w:w="1811" w:type="dxa"/>
            <w:tcBorders>
              <w:top w:val="single" w:sz="4" w:space="0" w:color="BFBFBF" w:themeColor="background1" w:themeShade="BF"/>
              <w:bottom w:val="single" w:sz="4" w:space="0" w:color="BFBFBF" w:themeColor="background1" w:themeShade="BF"/>
            </w:tcBorders>
          </w:tcPr>
          <w:p w14:paraId="3DC1AEA8" w14:textId="77777777" w:rsidR="00F422FF" w:rsidRPr="0035319F" w:rsidRDefault="00F422FF" w:rsidP="00F422FF">
            <w:pPr>
              <w:pStyle w:val="Normal0"/>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p>
        </w:tc>
      </w:tr>
      <w:tr w:rsidR="00F422FF" w:rsidRPr="0035319F" w14:paraId="4E598933" w14:textId="77777777" w:rsidTr="001C25DD">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BFBFBF" w:themeColor="background1" w:themeShade="BF"/>
              <w:bottom w:val="single" w:sz="8" w:space="0" w:color="auto"/>
            </w:tcBorders>
          </w:tcPr>
          <w:p w14:paraId="70F72514" w14:textId="77777777" w:rsidR="00F422FF" w:rsidRDefault="00F422FF" w:rsidP="00F422FF">
            <w:pPr>
              <w:pStyle w:val="Normal0"/>
              <w:rPr>
                <w:rFonts w:ascii="Verdana" w:hAnsi="Verdana"/>
                <w:b w:val="0"/>
                <w:bCs w:val="0"/>
                <w:sz w:val="16"/>
                <w:szCs w:val="16"/>
              </w:rPr>
            </w:pPr>
          </w:p>
        </w:tc>
        <w:tc>
          <w:tcPr>
            <w:tcW w:w="4536" w:type="dxa"/>
            <w:tcBorders>
              <w:top w:val="single" w:sz="4" w:space="0" w:color="BFBFBF" w:themeColor="background1" w:themeShade="BF"/>
              <w:bottom w:val="single" w:sz="8" w:space="0" w:color="auto"/>
            </w:tcBorders>
          </w:tcPr>
          <w:p w14:paraId="54565F3C" w14:textId="77777777" w:rsidR="00F422FF" w:rsidRPr="001B1EA0" w:rsidRDefault="00F422FF" w:rsidP="00F422FF">
            <w:pPr>
              <w:pStyle w:val="Normal0"/>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c>
          <w:tcPr>
            <w:tcW w:w="1349" w:type="dxa"/>
            <w:tcBorders>
              <w:top w:val="single" w:sz="4" w:space="0" w:color="BFBFBF" w:themeColor="background1" w:themeShade="BF"/>
              <w:bottom w:val="single" w:sz="8" w:space="0" w:color="auto"/>
            </w:tcBorders>
          </w:tcPr>
          <w:p w14:paraId="10905B17" w14:textId="77777777" w:rsidR="00F422FF" w:rsidRPr="0035319F" w:rsidRDefault="00F422FF" w:rsidP="00F422FF">
            <w:pPr>
              <w:pStyle w:val="Normal0"/>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c>
          <w:tcPr>
            <w:tcW w:w="1811" w:type="dxa"/>
            <w:tcBorders>
              <w:top w:val="single" w:sz="4" w:space="0" w:color="BFBFBF" w:themeColor="background1" w:themeShade="BF"/>
              <w:bottom w:val="single" w:sz="8" w:space="0" w:color="auto"/>
            </w:tcBorders>
          </w:tcPr>
          <w:p w14:paraId="0D03301D" w14:textId="77777777" w:rsidR="00F422FF" w:rsidRPr="0035319F" w:rsidRDefault="00F422FF" w:rsidP="00F422FF">
            <w:pPr>
              <w:pStyle w:val="Normal0"/>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r>
    </w:tbl>
    <w:p w14:paraId="5BF13A00" w14:textId="77777777" w:rsidR="00FF28A4" w:rsidRDefault="00FF28A4" w:rsidP="00FF28A4">
      <w:pPr>
        <w:pStyle w:val="Normal0"/>
        <w:rPr>
          <w:rFonts w:ascii="Verdana" w:hAnsi="Verdana"/>
          <w:b/>
          <w:i/>
          <w:sz w:val="18"/>
          <w:szCs w:val="18"/>
        </w:rPr>
      </w:pPr>
    </w:p>
    <w:p w14:paraId="67DDE8E4" w14:textId="6646A0F9" w:rsidR="007B3207" w:rsidRPr="00C104D5" w:rsidRDefault="007B3207" w:rsidP="007B3207">
      <w:pPr>
        <w:pStyle w:val="Bijschrift"/>
        <w:keepNext/>
        <w:rPr>
          <w:color w:val="auto"/>
        </w:rPr>
      </w:pPr>
      <w:r w:rsidRPr="00C104D5">
        <w:rPr>
          <w:color w:val="auto"/>
        </w:rPr>
        <w:t xml:space="preserve">Tabel 5: Maatregelen </w:t>
      </w:r>
      <w:r w:rsidR="00D04A83" w:rsidRPr="00C104D5">
        <w:rPr>
          <w:color w:val="auto"/>
        </w:rPr>
        <w:t xml:space="preserve">voor </w:t>
      </w:r>
      <w:r w:rsidR="006A065B" w:rsidRPr="00C104D5">
        <w:rPr>
          <w:color w:val="auto"/>
        </w:rPr>
        <w:t xml:space="preserve">r-laddertraptrede </w:t>
      </w:r>
      <w:commentRangeStart w:id="55"/>
      <w:r w:rsidR="006A065B" w:rsidRPr="00C104D5">
        <w:rPr>
          <w:b/>
          <w:bCs/>
          <w:color w:val="auto"/>
        </w:rPr>
        <w:t>recycle</w:t>
      </w:r>
      <w:commentRangeEnd w:id="55"/>
      <w:r w:rsidR="00984D63">
        <w:rPr>
          <w:rStyle w:val="Verwijzingopmerking"/>
          <w:rFonts w:cs="Times New Roman"/>
          <w:i w:val="0"/>
          <w:iCs w:val="0"/>
          <w:color w:val="auto"/>
          <w:lang w:eastAsia="en-US"/>
        </w:rPr>
        <w:commentReference w:id="55"/>
      </w:r>
    </w:p>
    <w:tbl>
      <w:tblPr>
        <w:tblStyle w:val="Onopgemaaktetabel2"/>
        <w:tblW w:w="9114" w:type="dxa"/>
        <w:tblLayout w:type="fixed"/>
        <w:tblLook w:val="04A0" w:firstRow="1" w:lastRow="0" w:firstColumn="1" w:lastColumn="0" w:noHBand="0" w:noVBand="1"/>
      </w:tblPr>
      <w:tblGrid>
        <w:gridCol w:w="1418"/>
        <w:gridCol w:w="4536"/>
        <w:gridCol w:w="1276"/>
        <w:gridCol w:w="1884"/>
      </w:tblGrid>
      <w:tr w:rsidR="007B3207" w:rsidRPr="0035319F" w14:paraId="00EF5797" w14:textId="77777777" w:rsidTr="001C25DD">
        <w:trPr>
          <w:cnfStyle w:val="100000000000" w:firstRow="1" w:lastRow="0" w:firstColumn="0" w:lastColumn="0" w:oddVBand="0" w:evenVBand="0" w:oddHBand="0" w:evenHBand="0" w:firstRowFirstColumn="0" w:firstRowLastColumn="0" w:lastRowFirstColumn="0" w:lastRowLastColumn="0"/>
          <w:trHeight w:val="94"/>
        </w:trPr>
        <w:tc>
          <w:tcPr>
            <w:cnfStyle w:val="001000000000" w:firstRow="0" w:lastRow="0" w:firstColumn="1" w:lastColumn="0" w:oddVBand="0" w:evenVBand="0" w:oddHBand="0" w:evenHBand="0" w:firstRowFirstColumn="0" w:firstRowLastColumn="0" w:lastRowFirstColumn="0" w:lastRowLastColumn="0"/>
            <w:tcW w:w="1418" w:type="dxa"/>
            <w:tcBorders>
              <w:top w:val="single" w:sz="8" w:space="0" w:color="auto"/>
              <w:bottom w:val="single" w:sz="8" w:space="0" w:color="auto"/>
            </w:tcBorders>
            <w:hideMark/>
          </w:tcPr>
          <w:p w14:paraId="473C66BE" w14:textId="77777777" w:rsidR="007B3207" w:rsidRPr="005B44EC" w:rsidRDefault="007B3207" w:rsidP="00386A1B">
            <w:pPr>
              <w:pStyle w:val="Normal0"/>
              <w:spacing w:after="120" w:line="264" w:lineRule="auto"/>
              <w:rPr>
                <w:rFonts w:ascii="Verdana" w:hAnsi="Verdana"/>
                <w:sz w:val="16"/>
                <w:szCs w:val="16"/>
              </w:rPr>
            </w:pPr>
            <w:r w:rsidRPr="005B44EC">
              <w:rPr>
                <w:rFonts w:ascii="Verdana" w:hAnsi="Verdana"/>
                <w:sz w:val="16"/>
                <w:szCs w:val="16"/>
              </w:rPr>
              <w:t>Doel</w:t>
            </w:r>
          </w:p>
        </w:tc>
        <w:tc>
          <w:tcPr>
            <w:tcW w:w="4536" w:type="dxa"/>
            <w:tcBorders>
              <w:top w:val="single" w:sz="8" w:space="0" w:color="auto"/>
              <w:bottom w:val="single" w:sz="8" w:space="0" w:color="auto"/>
            </w:tcBorders>
            <w:hideMark/>
          </w:tcPr>
          <w:p w14:paraId="733E60C9" w14:textId="77777777" w:rsidR="007B3207" w:rsidRPr="0035319F" w:rsidRDefault="007B3207" w:rsidP="00386A1B">
            <w:pPr>
              <w:pStyle w:val="Normal0"/>
              <w:spacing w:after="120" w:line="264" w:lineRule="auto"/>
              <w:cnfStyle w:val="100000000000" w:firstRow="1" w:lastRow="0" w:firstColumn="0" w:lastColumn="0" w:oddVBand="0" w:evenVBand="0" w:oddHBand="0" w:evenHBand="0" w:firstRowFirstColumn="0" w:firstRowLastColumn="0" w:lastRowFirstColumn="0" w:lastRowLastColumn="0"/>
              <w:rPr>
                <w:rFonts w:ascii="Verdana" w:hAnsi="Verdana"/>
                <w:sz w:val="16"/>
                <w:szCs w:val="16"/>
              </w:rPr>
            </w:pPr>
            <w:r w:rsidRPr="0035319F">
              <w:rPr>
                <w:rFonts w:ascii="Verdana" w:hAnsi="Verdana"/>
                <w:sz w:val="16"/>
                <w:szCs w:val="16"/>
              </w:rPr>
              <w:t>Maatregel</w:t>
            </w:r>
          </w:p>
        </w:tc>
        <w:tc>
          <w:tcPr>
            <w:tcW w:w="1276" w:type="dxa"/>
            <w:tcBorders>
              <w:top w:val="single" w:sz="8" w:space="0" w:color="auto"/>
              <w:bottom w:val="single" w:sz="8" w:space="0" w:color="auto"/>
            </w:tcBorders>
            <w:hideMark/>
          </w:tcPr>
          <w:p w14:paraId="3B13F016" w14:textId="77777777" w:rsidR="007B3207" w:rsidRPr="0035319F" w:rsidRDefault="007B3207" w:rsidP="00386A1B">
            <w:pPr>
              <w:pStyle w:val="Normal0"/>
              <w:spacing w:after="120" w:line="264" w:lineRule="auto"/>
              <w:cnfStyle w:val="100000000000" w:firstRow="1" w:lastRow="0" w:firstColumn="0" w:lastColumn="0" w:oddVBand="0" w:evenVBand="0" w:oddHBand="0" w:evenHBand="0" w:firstRowFirstColumn="0" w:firstRowLastColumn="0" w:lastRowFirstColumn="0" w:lastRowLastColumn="0"/>
              <w:rPr>
                <w:rFonts w:ascii="Verdana" w:hAnsi="Verdana"/>
                <w:sz w:val="16"/>
                <w:szCs w:val="16"/>
              </w:rPr>
            </w:pPr>
            <w:r>
              <w:rPr>
                <w:rFonts w:ascii="Verdana" w:hAnsi="Verdana"/>
                <w:sz w:val="16"/>
                <w:szCs w:val="16"/>
              </w:rPr>
              <w:t xml:space="preserve">Uiterlijk </w:t>
            </w:r>
            <w:r w:rsidRPr="0035319F">
              <w:rPr>
                <w:rFonts w:ascii="Verdana" w:hAnsi="Verdana"/>
                <w:sz w:val="16"/>
                <w:szCs w:val="16"/>
              </w:rPr>
              <w:t>Afgerond</w:t>
            </w:r>
          </w:p>
        </w:tc>
        <w:tc>
          <w:tcPr>
            <w:tcW w:w="1884" w:type="dxa"/>
            <w:tcBorders>
              <w:top w:val="single" w:sz="8" w:space="0" w:color="auto"/>
              <w:bottom w:val="single" w:sz="8" w:space="0" w:color="auto"/>
            </w:tcBorders>
            <w:hideMark/>
          </w:tcPr>
          <w:p w14:paraId="06EE5995" w14:textId="77777777" w:rsidR="007B3207" w:rsidRPr="0035319F" w:rsidRDefault="007B3207" w:rsidP="00386A1B">
            <w:pPr>
              <w:pStyle w:val="Normal0"/>
              <w:tabs>
                <w:tab w:val="right" w:pos="2550"/>
              </w:tabs>
              <w:spacing w:after="120" w:line="264" w:lineRule="auto"/>
              <w:cnfStyle w:val="100000000000" w:firstRow="1" w:lastRow="0" w:firstColumn="0" w:lastColumn="0" w:oddVBand="0" w:evenVBand="0" w:oddHBand="0" w:evenHBand="0" w:firstRowFirstColumn="0" w:firstRowLastColumn="0" w:lastRowFirstColumn="0" w:lastRowLastColumn="0"/>
              <w:rPr>
                <w:rFonts w:ascii="Verdana" w:hAnsi="Verdana"/>
                <w:sz w:val="16"/>
                <w:szCs w:val="16"/>
              </w:rPr>
            </w:pPr>
            <w:r w:rsidRPr="0035319F">
              <w:rPr>
                <w:rFonts w:ascii="Verdana" w:hAnsi="Verdana"/>
                <w:sz w:val="16"/>
                <w:szCs w:val="16"/>
              </w:rPr>
              <w:t>Verantwoordelijk</w:t>
            </w:r>
          </w:p>
        </w:tc>
      </w:tr>
      <w:tr w:rsidR="00F422FF" w:rsidRPr="0035319F" w14:paraId="32E8B4EF" w14:textId="77777777" w:rsidTr="001C25DD">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1418" w:type="dxa"/>
            <w:tcBorders>
              <w:top w:val="single" w:sz="8" w:space="0" w:color="auto"/>
              <w:bottom w:val="single" w:sz="4" w:space="0" w:color="BFBFBF" w:themeColor="background1" w:themeShade="BF"/>
            </w:tcBorders>
          </w:tcPr>
          <w:p w14:paraId="78FFE0A4" w14:textId="453C1940" w:rsidR="00F422FF" w:rsidRPr="005B44EC" w:rsidRDefault="000349F2" w:rsidP="00F422FF">
            <w:pPr>
              <w:pStyle w:val="Normal0"/>
              <w:spacing w:after="120" w:line="264" w:lineRule="auto"/>
              <w:rPr>
                <w:rFonts w:ascii="Verdana" w:hAnsi="Verdana"/>
                <w:b w:val="0"/>
                <w:bCs w:val="0"/>
                <w:sz w:val="16"/>
                <w:szCs w:val="16"/>
              </w:rPr>
            </w:pPr>
            <w:r w:rsidRPr="000349F2">
              <w:rPr>
                <w:rFonts w:ascii="Verdana" w:hAnsi="Verdana"/>
                <w:b w:val="0"/>
                <w:bCs w:val="0"/>
                <w:sz w:val="16"/>
                <w:szCs w:val="16"/>
                <w:highlight w:val="yellow"/>
              </w:rPr>
              <w:t>[…]</w:t>
            </w:r>
          </w:p>
        </w:tc>
        <w:tc>
          <w:tcPr>
            <w:tcW w:w="4536" w:type="dxa"/>
            <w:tcBorders>
              <w:top w:val="single" w:sz="8" w:space="0" w:color="auto"/>
              <w:bottom w:val="single" w:sz="4" w:space="0" w:color="BFBFBF" w:themeColor="background1" w:themeShade="BF"/>
            </w:tcBorders>
          </w:tcPr>
          <w:p w14:paraId="0B59FAE7" w14:textId="271D2898" w:rsidR="00F422FF" w:rsidRPr="0035319F" w:rsidRDefault="00B21071" w:rsidP="00F422FF">
            <w:pPr>
              <w:pStyle w:val="Normal0"/>
              <w:spacing w:after="120" w:line="264" w:lineRule="auto"/>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r w:rsidRPr="00B21071">
              <w:rPr>
                <w:rFonts w:ascii="Verdana" w:hAnsi="Verdana"/>
                <w:sz w:val="16"/>
                <w:szCs w:val="16"/>
                <w:highlight w:val="yellow"/>
              </w:rPr>
              <w:t>[Vul hier een van de onderstaande of een eigen maatregel in]</w:t>
            </w:r>
          </w:p>
        </w:tc>
        <w:tc>
          <w:tcPr>
            <w:tcW w:w="1276" w:type="dxa"/>
            <w:tcBorders>
              <w:top w:val="single" w:sz="8" w:space="0" w:color="auto"/>
              <w:bottom w:val="single" w:sz="4" w:space="0" w:color="BFBFBF" w:themeColor="background1" w:themeShade="BF"/>
            </w:tcBorders>
          </w:tcPr>
          <w:p w14:paraId="15FB3095" w14:textId="77777777" w:rsidR="00F422FF" w:rsidRPr="0035319F" w:rsidRDefault="00F422FF" w:rsidP="00F422FF">
            <w:pPr>
              <w:pStyle w:val="Normal0"/>
              <w:spacing w:after="120" w:line="264" w:lineRule="auto"/>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c>
          <w:tcPr>
            <w:tcW w:w="1884" w:type="dxa"/>
            <w:tcBorders>
              <w:top w:val="single" w:sz="8" w:space="0" w:color="auto"/>
              <w:bottom w:val="single" w:sz="4" w:space="0" w:color="BFBFBF" w:themeColor="background1" w:themeShade="BF"/>
            </w:tcBorders>
          </w:tcPr>
          <w:p w14:paraId="6083949A" w14:textId="77777777" w:rsidR="00F422FF" w:rsidRPr="0035319F" w:rsidRDefault="00F422FF" w:rsidP="00F422FF">
            <w:pPr>
              <w:pStyle w:val="Normal0"/>
              <w:spacing w:after="120" w:line="264" w:lineRule="auto"/>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r>
      <w:tr w:rsidR="00F422FF" w:rsidRPr="0035319F" w14:paraId="21BD2229" w14:textId="77777777" w:rsidTr="001C25DD">
        <w:trPr>
          <w:trHeight w:val="327"/>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BFBFBF" w:themeColor="background1" w:themeShade="BF"/>
              <w:bottom w:val="single" w:sz="4" w:space="0" w:color="BFBFBF" w:themeColor="background1" w:themeShade="BF"/>
            </w:tcBorders>
          </w:tcPr>
          <w:p w14:paraId="2471F843" w14:textId="7763AA6E" w:rsidR="00F422FF" w:rsidRPr="005B44EC" w:rsidRDefault="00F422FF" w:rsidP="00F422FF">
            <w:pPr>
              <w:pStyle w:val="Normal0"/>
              <w:spacing w:after="120" w:line="264" w:lineRule="auto"/>
              <w:rPr>
                <w:rFonts w:ascii="Verdana" w:hAnsi="Verdana"/>
                <w:b w:val="0"/>
                <w:bCs w:val="0"/>
                <w:sz w:val="16"/>
                <w:szCs w:val="16"/>
              </w:rPr>
            </w:pPr>
          </w:p>
        </w:tc>
        <w:tc>
          <w:tcPr>
            <w:tcW w:w="4536" w:type="dxa"/>
            <w:tcBorders>
              <w:top w:val="single" w:sz="4" w:space="0" w:color="BFBFBF" w:themeColor="background1" w:themeShade="BF"/>
              <w:bottom w:val="single" w:sz="4" w:space="0" w:color="BFBFBF" w:themeColor="background1" w:themeShade="BF"/>
            </w:tcBorders>
          </w:tcPr>
          <w:p w14:paraId="434DE819" w14:textId="77777777" w:rsidR="00F422FF" w:rsidRPr="0035319F" w:rsidRDefault="00F422FF" w:rsidP="00F422FF">
            <w:pPr>
              <w:pStyle w:val="Normal0"/>
              <w:spacing w:after="120" w:line="264" w:lineRule="auto"/>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p>
        </w:tc>
        <w:tc>
          <w:tcPr>
            <w:tcW w:w="1276" w:type="dxa"/>
            <w:tcBorders>
              <w:top w:val="single" w:sz="4" w:space="0" w:color="BFBFBF" w:themeColor="background1" w:themeShade="BF"/>
              <w:bottom w:val="single" w:sz="4" w:space="0" w:color="BFBFBF" w:themeColor="background1" w:themeShade="BF"/>
            </w:tcBorders>
          </w:tcPr>
          <w:p w14:paraId="1ECDE50B" w14:textId="77777777" w:rsidR="00F422FF" w:rsidRPr="0035319F" w:rsidRDefault="00F422FF" w:rsidP="00F422FF">
            <w:pPr>
              <w:pStyle w:val="Normal0"/>
              <w:spacing w:after="120" w:line="264" w:lineRule="auto"/>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p>
        </w:tc>
        <w:tc>
          <w:tcPr>
            <w:tcW w:w="1884" w:type="dxa"/>
            <w:tcBorders>
              <w:top w:val="single" w:sz="4" w:space="0" w:color="BFBFBF" w:themeColor="background1" w:themeShade="BF"/>
              <w:bottom w:val="single" w:sz="4" w:space="0" w:color="BFBFBF" w:themeColor="background1" w:themeShade="BF"/>
            </w:tcBorders>
          </w:tcPr>
          <w:p w14:paraId="5BD8A84B" w14:textId="77777777" w:rsidR="00F422FF" w:rsidRPr="0035319F" w:rsidRDefault="00F422FF" w:rsidP="00F422FF">
            <w:pPr>
              <w:pStyle w:val="Normal0"/>
              <w:spacing w:after="120" w:line="264" w:lineRule="auto"/>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p>
        </w:tc>
      </w:tr>
      <w:tr w:rsidR="00B21071" w:rsidRPr="0035319F" w14:paraId="0892973E" w14:textId="77777777" w:rsidTr="001C25DD">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BFBFBF" w:themeColor="background1" w:themeShade="BF"/>
              <w:bottom w:val="single" w:sz="4" w:space="0" w:color="000000"/>
            </w:tcBorders>
          </w:tcPr>
          <w:p w14:paraId="5D96F56C" w14:textId="77777777" w:rsidR="00B21071" w:rsidRPr="005B44EC" w:rsidRDefault="00B21071" w:rsidP="00F422FF">
            <w:pPr>
              <w:pStyle w:val="Normal0"/>
              <w:spacing w:after="120" w:line="264" w:lineRule="auto"/>
              <w:rPr>
                <w:rFonts w:ascii="Verdana" w:hAnsi="Verdana"/>
                <w:b w:val="0"/>
                <w:bCs w:val="0"/>
                <w:sz w:val="16"/>
                <w:szCs w:val="16"/>
              </w:rPr>
            </w:pPr>
          </w:p>
        </w:tc>
        <w:tc>
          <w:tcPr>
            <w:tcW w:w="4536" w:type="dxa"/>
            <w:tcBorders>
              <w:top w:val="single" w:sz="4" w:space="0" w:color="BFBFBF" w:themeColor="background1" w:themeShade="BF"/>
              <w:bottom w:val="single" w:sz="4" w:space="0" w:color="000000"/>
            </w:tcBorders>
          </w:tcPr>
          <w:p w14:paraId="03521AD3" w14:textId="77777777" w:rsidR="00B21071" w:rsidRPr="0035319F" w:rsidRDefault="00B21071" w:rsidP="00F422FF">
            <w:pPr>
              <w:pStyle w:val="Normal0"/>
              <w:spacing w:after="120" w:line="264" w:lineRule="auto"/>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c>
          <w:tcPr>
            <w:tcW w:w="1276" w:type="dxa"/>
            <w:tcBorders>
              <w:top w:val="single" w:sz="4" w:space="0" w:color="BFBFBF" w:themeColor="background1" w:themeShade="BF"/>
              <w:bottom w:val="single" w:sz="4" w:space="0" w:color="000000"/>
            </w:tcBorders>
          </w:tcPr>
          <w:p w14:paraId="7FDBBFB4" w14:textId="77777777" w:rsidR="00B21071" w:rsidRPr="0035319F" w:rsidRDefault="00B21071" w:rsidP="00F422FF">
            <w:pPr>
              <w:pStyle w:val="Normal0"/>
              <w:spacing w:after="120" w:line="264" w:lineRule="auto"/>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c>
          <w:tcPr>
            <w:tcW w:w="1884" w:type="dxa"/>
            <w:tcBorders>
              <w:top w:val="single" w:sz="4" w:space="0" w:color="BFBFBF" w:themeColor="background1" w:themeShade="BF"/>
              <w:bottom w:val="single" w:sz="4" w:space="0" w:color="auto"/>
            </w:tcBorders>
          </w:tcPr>
          <w:p w14:paraId="2C565F4B" w14:textId="77777777" w:rsidR="00B21071" w:rsidRPr="0035319F" w:rsidRDefault="00B21071" w:rsidP="00F422FF">
            <w:pPr>
              <w:pStyle w:val="Normal0"/>
              <w:spacing w:after="120" w:line="264" w:lineRule="auto"/>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r>
    </w:tbl>
    <w:p w14:paraId="6F09D930" w14:textId="77777777" w:rsidR="007B3207" w:rsidRDefault="007B3207" w:rsidP="00FF28A4">
      <w:pPr>
        <w:pStyle w:val="Normal0"/>
        <w:rPr>
          <w:rFonts w:ascii="Verdana" w:hAnsi="Verdana"/>
          <w:b/>
          <w:i/>
          <w:sz w:val="18"/>
          <w:szCs w:val="18"/>
        </w:rPr>
      </w:pPr>
    </w:p>
    <w:p w14:paraId="06594A80" w14:textId="62D53AAC" w:rsidR="00243540" w:rsidRPr="0008210F" w:rsidRDefault="00243540" w:rsidP="00243540">
      <w:r w:rsidRPr="0008210F">
        <w:t xml:space="preserve">Om onze ambitie te realiseren is </w:t>
      </w:r>
      <w:r>
        <w:t xml:space="preserve">los van bovenstaande key-players de </w:t>
      </w:r>
      <w:r w:rsidRPr="0008210F">
        <w:t>inzet van alle medewerkers nodig. Duurzaamheid en de manier van denken die hierbij hoort </w:t>
      </w:r>
      <w:r>
        <w:t>wordt alleen dan i</w:t>
      </w:r>
      <w:r w:rsidRPr="0008210F">
        <w:t xml:space="preserve">ngebed in de genen van de organisatie. </w:t>
      </w:r>
    </w:p>
    <w:p w14:paraId="2A8BD79C" w14:textId="31EA2500" w:rsidR="00243540" w:rsidRPr="0008210F" w:rsidRDefault="00243540" w:rsidP="00243540">
      <w:r w:rsidRPr="0008210F">
        <w:t xml:space="preserve">De gedetailleerde acties nemen we jaarlijks over in onze </w:t>
      </w:r>
      <w:commentRangeStart w:id="56"/>
      <w:r w:rsidRPr="00587DC1">
        <w:rPr>
          <w:highlight w:val="yellow"/>
        </w:rPr>
        <w:t>jaarplannen</w:t>
      </w:r>
      <w:commentRangeEnd w:id="56"/>
      <w:r w:rsidRPr="00587DC1">
        <w:rPr>
          <w:rStyle w:val="Verwijzingopmerking"/>
          <w:rFonts w:cs="Times New Roman"/>
          <w:highlight w:val="yellow"/>
          <w:lang w:eastAsia="en-US"/>
        </w:rPr>
        <w:commentReference w:id="56"/>
      </w:r>
      <w:r w:rsidR="009F2A6E">
        <w:t xml:space="preserve"> en wordt jaarlijks</w:t>
      </w:r>
      <w:r w:rsidR="00D303DE">
        <w:t xml:space="preserve"> geëvalueerd</w:t>
      </w:r>
      <w:r w:rsidRPr="0008210F">
        <w:t>. De</w:t>
      </w:r>
      <w:r w:rsidR="00A47B75">
        <w:t xml:space="preserve"> duurzaamheids</w:t>
      </w:r>
      <w:r w:rsidRPr="0008210F">
        <w:t>coördinator is hiervoor verantwoordelijk en overlegt met de betrokkenen voor de uitvoering hierover.</w:t>
      </w:r>
    </w:p>
    <w:p w14:paraId="65DFF56E" w14:textId="2DA17CA6" w:rsidR="000349F2" w:rsidRDefault="000349F2">
      <w:pPr>
        <w:rPr>
          <w:rFonts w:ascii="Verdana" w:hAnsi="Verdana"/>
          <w:b/>
          <w:i/>
          <w:sz w:val="18"/>
          <w:szCs w:val="18"/>
        </w:rPr>
      </w:pPr>
      <w:r>
        <w:rPr>
          <w:rFonts w:ascii="Verdana" w:hAnsi="Verdana"/>
          <w:b/>
          <w:i/>
          <w:sz w:val="18"/>
          <w:szCs w:val="18"/>
        </w:rPr>
        <w:br w:type="page"/>
      </w:r>
    </w:p>
    <w:p w14:paraId="2737C253" w14:textId="50A4562E" w:rsidR="005B3FA7" w:rsidRPr="005E4715" w:rsidRDefault="00194951" w:rsidP="00194951">
      <w:pPr>
        <w:pStyle w:val="Kop1"/>
      </w:pPr>
      <w:bookmarkStart w:id="57" w:name="_Toc198193403"/>
      <w:r>
        <w:lastRenderedPageBreak/>
        <w:t>Bijlage</w:t>
      </w:r>
      <w:bookmarkEnd w:id="57"/>
    </w:p>
    <w:p w14:paraId="46C5EFA5" w14:textId="77777777" w:rsidR="007B5A92" w:rsidRDefault="005E4715" w:rsidP="00C104D5">
      <w:pPr>
        <w:pStyle w:val="Kop2"/>
      </w:pPr>
      <w:bookmarkStart w:id="58" w:name="_Toc198193404"/>
      <w:commentRangeStart w:id="59"/>
      <w:commentRangeStart w:id="60"/>
      <w:r>
        <w:t xml:space="preserve">Voorbeelden van </w:t>
      </w:r>
      <w:r w:rsidR="007B5A92">
        <w:t>maatregelen om te komen tot de gestelde doelen</w:t>
      </w:r>
      <w:commentRangeEnd w:id="59"/>
      <w:r w:rsidR="00194951">
        <w:rPr>
          <w:rStyle w:val="Verwijzingopmerking"/>
          <w:rFonts w:asciiTheme="minorHAnsi" w:eastAsiaTheme="minorEastAsia" w:hAnsiTheme="minorHAnsi" w:cs="Times New Roman"/>
          <w:b w:val="0"/>
          <w:bCs w:val="0"/>
          <w:smallCaps w:val="0"/>
          <w:color w:val="auto"/>
          <w:lang w:eastAsia="en-US"/>
        </w:rPr>
        <w:commentReference w:id="59"/>
      </w:r>
      <w:bookmarkEnd w:id="58"/>
      <w:commentRangeEnd w:id="60"/>
      <w:r w:rsidR="00166C24">
        <w:rPr>
          <w:rStyle w:val="Verwijzingopmerking"/>
          <w:rFonts w:asciiTheme="minorHAnsi" w:eastAsiaTheme="minorEastAsia" w:hAnsiTheme="minorHAnsi" w:cs="Times New Roman"/>
          <w:b w:val="0"/>
          <w:bCs w:val="0"/>
          <w:smallCaps w:val="0"/>
          <w:color w:val="auto"/>
          <w:lang w:eastAsia="en-US"/>
        </w:rPr>
        <w:commentReference w:id="60"/>
      </w:r>
    </w:p>
    <w:p w14:paraId="6ACF7583" w14:textId="6B3E0EAD" w:rsidR="002E2BDF" w:rsidRPr="002E2BDF" w:rsidRDefault="005E4715" w:rsidP="002E2BDF">
      <w:pPr>
        <w:pStyle w:val="Normal0"/>
        <w:rPr>
          <w:rFonts w:ascii="Verdana" w:hAnsi="Verdana"/>
          <w:b/>
          <w:i/>
          <w:sz w:val="18"/>
          <w:szCs w:val="18"/>
        </w:rPr>
      </w:pPr>
      <w:r>
        <w:rPr>
          <w:rFonts w:ascii="Verdana" w:hAnsi="Verdana"/>
          <w:b/>
          <w:i/>
          <w:sz w:val="18"/>
          <w:szCs w:val="18"/>
        </w:rPr>
        <w:br/>
      </w:r>
      <w:r w:rsidR="002E2BDF">
        <w:rPr>
          <w:rFonts w:ascii="Verdana" w:hAnsi="Verdana"/>
          <w:b/>
          <w:i/>
          <w:sz w:val="18"/>
          <w:szCs w:val="18"/>
        </w:rPr>
        <w:t>Meten en monitoring</w:t>
      </w:r>
    </w:p>
    <w:p w14:paraId="133DB739" w14:textId="24DEE613" w:rsidR="002E2BDF" w:rsidRDefault="00445098" w:rsidP="00C059D0">
      <w:pPr>
        <w:pStyle w:val="Normal0"/>
        <w:numPr>
          <w:ilvl w:val="0"/>
          <w:numId w:val="13"/>
        </w:numPr>
        <w:rPr>
          <w:rFonts w:ascii="Verdana" w:hAnsi="Verdana"/>
          <w:sz w:val="18"/>
          <w:szCs w:val="18"/>
        </w:rPr>
      </w:pPr>
      <w:r>
        <w:rPr>
          <w:rFonts w:ascii="Verdana" w:hAnsi="Verdana"/>
          <w:sz w:val="18"/>
          <w:szCs w:val="18"/>
        </w:rPr>
        <w:t>Doen van e</w:t>
      </w:r>
      <w:r w:rsidR="002A7072" w:rsidRPr="002A7072">
        <w:rPr>
          <w:rFonts w:ascii="Verdana" w:hAnsi="Verdana"/>
          <w:sz w:val="18"/>
          <w:szCs w:val="18"/>
        </w:rPr>
        <w:t xml:space="preserve">en restafvalonderzoek. Hiervoor worden restafvalbakken op verschillende afdelingen geanalyseerd en de potentie van betere </w:t>
      </w:r>
      <w:r w:rsidR="002E2BDF">
        <w:rPr>
          <w:rFonts w:ascii="Verdana" w:hAnsi="Verdana"/>
          <w:sz w:val="18"/>
          <w:szCs w:val="18"/>
        </w:rPr>
        <w:t xml:space="preserve">of nieuwe </w:t>
      </w:r>
      <w:r w:rsidR="002A7072" w:rsidRPr="002A7072">
        <w:rPr>
          <w:rFonts w:ascii="Verdana" w:hAnsi="Verdana"/>
          <w:sz w:val="18"/>
          <w:szCs w:val="18"/>
        </w:rPr>
        <w:t>scheiding bepaald</w:t>
      </w:r>
      <w:r w:rsidR="002E2BDF">
        <w:rPr>
          <w:rFonts w:ascii="Verdana" w:hAnsi="Verdana"/>
          <w:sz w:val="18"/>
          <w:szCs w:val="18"/>
        </w:rPr>
        <w:t>.</w:t>
      </w:r>
    </w:p>
    <w:p w14:paraId="7ACBA0E2" w14:textId="18E9B8D8" w:rsidR="00445098" w:rsidRDefault="00445098" w:rsidP="00445098">
      <w:pPr>
        <w:pStyle w:val="Lijstalinea"/>
        <w:numPr>
          <w:ilvl w:val="0"/>
          <w:numId w:val="13"/>
        </w:numPr>
      </w:pPr>
      <w:r>
        <w:t>Jaarlijks monitoren van</w:t>
      </w:r>
      <w:r w:rsidR="002E2BDF" w:rsidRPr="002A7072">
        <w:t xml:space="preserve"> de voortgang op de reductie van restafval. Indien nodig wordt dit plan bijgestuurd. </w:t>
      </w:r>
    </w:p>
    <w:p w14:paraId="37C893CA" w14:textId="77777777" w:rsidR="00445098" w:rsidRPr="00445098" w:rsidRDefault="00445098" w:rsidP="00445098">
      <w:r w:rsidRPr="00445098">
        <w:rPr>
          <w:b/>
          <w:i/>
        </w:rPr>
        <w:t>Gedrag</w:t>
      </w:r>
    </w:p>
    <w:p w14:paraId="705C87DE" w14:textId="77777777" w:rsidR="00445098" w:rsidRDefault="00445098" w:rsidP="00C059D0">
      <w:pPr>
        <w:pStyle w:val="Lijstalinea"/>
        <w:numPr>
          <w:ilvl w:val="0"/>
          <w:numId w:val="13"/>
        </w:numPr>
      </w:pPr>
      <w:r>
        <w:t>Op afdelingen waar veel papierafval bij het restafval komt, worden restafvalbakken verder weg geplaatst en indien nodig extra papierbakken bijgezet.</w:t>
      </w:r>
    </w:p>
    <w:p w14:paraId="526694DA" w14:textId="194558B5" w:rsidR="00824D8C" w:rsidRDefault="00445098" w:rsidP="00C059D0">
      <w:pPr>
        <w:pStyle w:val="Lijstalinea"/>
        <w:numPr>
          <w:ilvl w:val="0"/>
          <w:numId w:val="13"/>
        </w:numPr>
      </w:pPr>
      <w:r>
        <w:t>Er wordt een chall</w:t>
      </w:r>
      <w:r w:rsidR="00824D8C">
        <w:t>e</w:t>
      </w:r>
      <w:r>
        <w:t>n</w:t>
      </w:r>
      <w:r w:rsidR="00824D8C">
        <w:t>g</w:t>
      </w:r>
      <w:r>
        <w:t xml:space="preserve">e/campagne/wedstrijd gehouden onder locaties/afdelingen </w:t>
      </w:r>
      <w:r w:rsidR="00824D8C">
        <w:t>met een prijs voor degene die in een bepaalde periode het minst afval produceert per fte.</w:t>
      </w:r>
    </w:p>
    <w:p w14:paraId="7EF09374" w14:textId="29300BED" w:rsidR="002E2BDF" w:rsidRPr="00445098" w:rsidRDefault="00824D8C" w:rsidP="00C059D0">
      <w:pPr>
        <w:pStyle w:val="Lijstalinea"/>
        <w:numPr>
          <w:ilvl w:val="0"/>
          <w:numId w:val="13"/>
        </w:numPr>
      </w:pPr>
      <w:r>
        <w:t xml:space="preserve">Er wordt actief gecommuniceerd via meerdere kanalen t.a.v. een hoger bewustzijn rondom circulaire zorg bij medewerkers, patiënten, cliënten en bezoekers. </w:t>
      </w:r>
      <w:r w:rsidR="002D2571" w:rsidRPr="00445098">
        <w:br/>
      </w:r>
    </w:p>
    <w:p w14:paraId="3057C118" w14:textId="2FA7F86A" w:rsidR="002E2BDF" w:rsidRDefault="002D2571" w:rsidP="002E2BDF">
      <w:pPr>
        <w:pStyle w:val="Normal0"/>
        <w:rPr>
          <w:rFonts w:ascii="Verdana" w:hAnsi="Verdana"/>
          <w:b/>
          <w:i/>
          <w:sz w:val="18"/>
          <w:szCs w:val="18"/>
        </w:rPr>
      </w:pPr>
      <w:r>
        <w:rPr>
          <w:rFonts w:ascii="Verdana" w:hAnsi="Verdana"/>
          <w:b/>
          <w:i/>
          <w:sz w:val="18"/>
          <w:szCs w:val="18"/>
        </w:rPr>
        <w:t>Slimmer gebruik van grondstoffen</w:t>
      </w:r>
      <w:r w:rsidR="002E2BDF">
        <w:rPr>
          <w:rFonts w:ascii="Verdana" w:hAnsi="Verdana"/>
          <w:b/>
          <w:i/>
          <w:sz w:val="18"/>
          <w:szCs w:val="18"/>
        </w:rPr>
        <w:t xml:space="preserve"> </w:t>
      </w:r>
      <w:r w:rsidR="002E2BDF" w:rsidRPr="002D2571">
        <w:rPr>
          <w:rFonts w:ascii="Verdana" w:hAnsi="Verdana"/>
          <w:i/>
          <w:sz w:val="16"/>
          <w:szCs w:val="18"/>
        </w:rPr>
        <w:t>(Refuse, reduce, rethink)</w:t>
      </w:r>
    </w:p>
    <w:p w14:paraId="5479EB38" w14:textId="2A87E679" w:rsidR="002D2571" w:rsidRDefault="002D2571" w:rsidP="00C059D0">
      <w:pPr>
        <w:pStyle w:val="Normal0"/>
        <w:numPr>
          <w:ilvl w:val="0"/>
          <w:numId w:val="13"/>
        </w:numPr>
        <w:rPr>
          <w:rFonts w:ascii="Verdana" w:hAnsi="Verdana"/>
          <w:sz w:val="18"/>
          <w:szCs w:val="18"/>
        </w:rPr>
      </w:pPr>
      <w:r>
        <w:rPr>
          <w:rFonts w:ascii="Verdana" w:hAnsi="Verdana"/>
          <w:sz w:val="18"/>
          <w:szCs w:val="18"/>
        </w:rPr>
        <w:t>Volledig afsta</w:t>
      </w:r>
      <w:r w:rsidR="00445098">
        <w:rPr>
          <w:rFonts w:ascii="Verdana" w:hAnsi="Verdana"/>
          <w:sz w:val="18"/>
          <w:szCs w:val="18"/>
        </w:rPr>
        <w:t>ppen</w:t>
      </w:r>
      <w:r w:rsidR="00445098" w:rsidRPr="00445098">
        <w:rPr>
          <w:rFonts w:ascii="Verdana" w:hAnsi="Verdana"/>
          <w:sz w:val="18"/>
          <w:szCs w:val="18"/>
        </w:rPr>
        <w:t xml:space="preserve"> </w:t>
      </w:r>
      <w:r w:rsidR="00445098">
        <w:rPr>
          <w:rFonts w:ascii="Verdana" w:hAnsi="Verdana"/>
          <w:sz w:val="18"/>
          <w:szCs w:val="18"/>
        </w:rPr>
        <w:t>van één of meer veelgebruikte producten</w:t>
      </w:r>
    </w:p>
    <w:p w14:paraId="268E8850" w14:textId="5C3E135E" w:rsidR="002D2571" w:rsidRDefault="002D2571" w:rsidP="00C059D0">
      <w:pPr>
        <w:pStyle w:val="Normal0"/>
        <w:numPr>
          <w:ilvl w:val="0"/>
          <w:numId w:val="13"/>
        </w:numPr>
        <w:rPr>
          <w:rFonts w:ascii="Verdana" w:hAnsi="Verdana"/>
          <w:sz w:val="18"/>
          <w:szCs w:val="18"/>
        </w:rPr>
      </w:pPr>
      <w:r>
        <w:rPr>
          <w:rFonts w:ascii="Verdana" w:hAnsi="Verdana"/>
          <w:sz w:val="18"/>
          <w:szCs w:val="18"/>
        </w:rPr>
        <w:t xml:space="preserve">Volledig overstappen van één of meer veelgebruikte producten naar duurzame alternatieven. </w:t>
      </w:r>
    </w:p>
    <w:p w14:paraId="525AA732" w14:textId="21F377E1" w:rsidR="002D2571" w:rsidRDefault="002D2571" w:rsidP="00C059D0">
      <w:pPr>
        <w:pStyle w:val="Normal0"/>
        <w:numPr>
          <w:ilvl w:val="0"/>
          <w:numId w:val="13"/>
        </w:numPr>
        <w:rPr>
          <w:rFonts w:ascii="Verdana" w:hAnsi="Verdana"/>
          <w:sz w:val="18"/>
          <w:szCs w:val="18"/>
        </w:rPr>
      </w:pPr>
      <w:r>
        <w:rPr>
          <w:rFonts w:ascii="Verdana" w:hAnsi="Verdana"/>
          <w:sz w:val="18"/>
          <w:szCs w:val="18"/>
        </w:rPr>
        <w:t>Gebruik maken van een interne of externe deelmarktplaats voor producten</w:t>
      </w:r>
    </w:p>
    <w:p w14:paraId="142BD512" w14:textId="33189D63" w:rsidR="002E2BDF" w:rsidRDefault="002D2571" w:rsidP="00C059D0">
      <w:pPr>
        <w:pStyle w:val="Normal0"/>
        <w:numPr>
          <w:ilvl w:val="0"/>
          <w:numId w:val="13"/>
        </w:numPr>
        <w:rPr>
          <w:rFonts w:ascii="Verdana" w:hAnsi="Verdana"/>
          <w:sz w:val="18"/>
          <w:szCs w:val="18"/>
        </w:rPr>
      </w:pPr>
      <w:r w:rsidRPr="002D2571">
        <w:rPr>
          <w:rFonts w:ascii="Verdana" w:hAnsi="Verdana"/>
          <w:sz w:val="18"/>
          <w:szCs w:val="18"/>
        </w:rPr>
        <w:t>Toepassen van first-in-first out bij voo</w:t>
      </w:r>
      <w:r>
        <w:rPr>
          <w:rFonts w:ascii="Verdana" w:hAnsi="Verdana"/>
          <w:sz w:val="18"/>
          <w:szCs w:val="18"/>
        </w:rPr>
        <w:t>rraadbeheer of digitalisering</w:t>
      </w:r>
    </w:p>
    <w:p w14:paraId="2D7BE48E" w14:textId="3A1BA630" w:rsidR="002D2571" w:rsidRDefault="002D2571" w:rsidP="00C059D0">
      <w:pPr>
        <w:pStyle w:val="Normal0"/>
        <w:numPr>
          <w:ilvl w:val="0"/>
          <w:numId w:val="13"/>
        </w:numPr>
        <w:rPr>
          <w:rFonts w:ascii="Verdana" w:hAnsi="Verdana"/>
          <w:sz w:val="18"/>
          <w:szCs w:val="18"/>
        </w:rPr>
      </w:pPr>
      <w:r>
        <w:rPr>
          <w:rFonts w:ascii="Verdana" w:hAnsi="Verdana"/>
          <w:sz w:val="18"/>
          <w:szCs w:val="18"/>
        </w:rPr>
        <w:t>Weigeren of retourgeven van (overbodige) verpakkingsmaterialen</w:t>
      </w:r>
    </w:p>
    <w:p w14:paraId="19BC888D" w14:textId="1C9B1F90" w:rsidR="002E2BDF" w:rsidRPr="002D2571" w:rsidRDefault="002E2BDF" w:rsidP="002E2BDF">
      <w:pPr>
        <w:pStyle w:val="Normal0"/>
        <w:rPr>
          <w:rFonts w:ascii="Verdana" w:hAnsi="Verdana"/>
          <w:b/>
          <w:i/>
          <w:sz w:val="18"/>
          <w:szCs w:val="18"/>
        </w:rPr>
      </w:pPr>
    </w:p>
    <w:p w14:paraId="3B10649C" w14:textId="57BCBEC3" w:rsidR="002E2BDF" w:rsidRDefault="002D2571" w:rsidP="002E2BDF">
      <w:pPr>
        <w:pStyle w:val="Normal0"/>
        <w:rPr>
          <w:rFonts w:ascii="Verdana" w:hAnsi="Verdana"/>
          <w:i/>
          <w:sz w:val="16"/>
          <w:szCs w:val="16"/>
          <w:lang w:val="en-US"/>
        </w:rPr>
      </w:pPr>
      <w:r>
        <w:rPr>
          <w:rFonts w:ascii="Verdana" w:hAnsi="Verdana"/>
          <w:b/>
          <w:i/>
          <w:sz w:val="18"/>
          <w:szCs w:val="18"/>
          <w:lang w:val="en-US"/>
        </w:rPr>
        <w:t>Langere levensduur</w:t>
      </w:r>
      <w:r w:rsidRPr="002D2571">
        <w:rPr>
          <w:rFonts w:ascii="Verdana" w:hAnsi="Verdana"/>
          <w:b/>
          <w:i/>
          <w:sz w:val="18"/>
          <w:szCs w:val="18"/>
          <w:lang w:val="en-US"/>
        </w:rPr>
        <w:t xml:space="preserve"> van grondstoffen </w:t>
      </w:r>
      <w:r w:rsidRPr="002D2571">
        <w:rPr>
          <w:rFonts w:ascii="Verdana" w:hAnsi="Verdana"/>
          <w:i/>
          <w:sz w:val="16"/>
          <w:szCs w:val="16"/>
          <w:lang w:val="en-US"/>
        </w:rPr>
        <w:t>(reuse, repair, refurbish, remanufacture, repurpose)</w:t>
      </w:r>
    </w:p>
    <w:p w14:paraId="2F7D6204" w14:textId="6F9EBA83" w:rsidR="002D2571" w:rsidRDefault="002D2571" w:rsidP="00C059D0">
      <w:pPr>
        <w:pStyle w:val="Normal0"/>
        <w:numPr>
          <w:ilvl w:val="0"/>
          <w:numId w:val="13"/>
        </w:numPr>
        <w:rPr>
          <w:rFonts w:ascii="Verdana" w:hAnsi="Verdana"/>
          <w:sz w:val="18"/>
          <w:szCs w:val="18"/>
        </w:rPr>
      </w:pPr>
      <w:r>
        <w:rPr>
          <w:rFonts w:ascii="Verdana" w:hAnsi="Verdana"/>
          <w:sz w:val="18"/>
          <w:szCs w:val="18"/>
        </w:rPr>
        <w:t>Overstappen van één of meer veelgebruikte (medische) disposables naar herbruikbaar alternatief</w:t>
      </w:r>
    </w:p>
    <w:p w14:paraId="179ADC5C" w14:textId="3F54B3AA" w:rsidR="002D2571" w:rsidRDefault="002D2571" w:rsidP="00C059D0">
      <w:pPr>
        <w:pStyle w:val="Normal0"/>
        <w:numPr>
          <w:ilvl w:val="0"/>
          <w:numId w:val="13"/>
        </w:numPr>
        <w:rPr>
          <w:rFonts w:ascii="Verdana" w:hAnsi="Verdana"/>
          <w:sz w:val="18"/>
          <w:szCs w:val="18"/>
        </w:rPr>
      </w:pPr>
      <w:r>
        <w:rPr>
          <w:rFonts w:ascii="Verdana" w:hAnsi="Verdana"/>
          <w:sz w:val="18"/>
          <w:szCs w:val="18"/>
        </w:rPr>
        <w:t>Gebruiken van herbruikbare mokken i.p.v. wegwerpbekertjes</w:t>
      </w:r>
    </w:p>
    <w:p w14:paraId="7EEF17A0" w14:textId="2D55F3B3" w:rsidR="002D2571" w:rsidRPr="000349F2" w:rsidRDefault="002D2571" w:rsidP="002E2BDF">
      <w:pPr>
        <w:pStyle w:val="Normal0"/>
        <w:numPr>
          <w:ilvl w:val="0"/>
          <w:numId w:val="13"/>
        </w:numPr>
        <w:rPr>
          <w:rFonts w:ascii="Verdana" w:hAnsi="Verdana"/>
          <w:sz w:val="18"/>
          <w:szCs w:val="18"/>
        </w:rPr>
      </w:pPr>
      <w:r>
        <w:rPr>
          <w:rFonts w:ascii="Verdana" w:hAnsi="Verdana"/>
          <w:sz w:val="18"/>
          <w:szCs w:val="18"/>
        </w:rPr>
        <w:t>Op (laten) knappen van (delen van een) gebruikt product, zoals meubilair.</w:t>
      </w:r>
    </w:p>
    <w:p w14:paraId="4CBF9905" w14:textId="6D5E4428" w:rsidR="002D2571" w:rsidRPr="002D2571" w:rsidRDefault="002D2571" w:rsidP="002E2BDF">
      <w:pPr>
        <w:pStyle w:val="Normal0"/>
        <w:rPr>
          <w:rFonts w:ascii="Verdana" w:hAnsi="Verdana"/>
          <w:b/>
          <w:i/>
          <w:sz w:val="18"/>
          <w:szCs w:val="18"/>
        </w:rPr>
      </w:pPr>
    </w:p>
    <w:p w14:paraId="5469AF96" w14:textId="276A751D" w:rsidR="002D2571" w:rsidRPr="002D2571" w:rsidRDefault="002D2571" w:rsidP="002E2BDF">
      <w:pPr>
        <w:pStyle w:val="Normal0"/>
        <w:rPr>
          <w:rFonts w:ascii="Verdana" w:hAnsi="Verdana"/>
          <w:i/>
          <w:sz w:val="18"/>
          <w:szCs w:val="18"/>
        </w:rPr>
      </w:pPr>
      <w:r w:rsidRPr="002D2571">
        <w:rPr>
          <w:rFonts w:ascii="Verdana" w:hAnsi="Verdana"/>
          <w:b/>
          <w:i/>
          <w:sz w:val="18"/>
          <w:szCs w:val="18"/>
        </w:rPr>
        <w:t xml:space="preserve">Nuttig toepassen van grondstoffen </w:t>
      </w:r>
      <w:r w:rsidRPr="002D2571">
        <w:rPr>
          <w:rFonts w:ascii="Verdana" w:hAnsi="Verdana"/>
          <w:i/>
          <w:sz w:val="18"/>
          <w:szCs w:val="18"/>
        </w:rPr>
        <w:t>(r</w:t>
      </w:r>
      <w:r>
        <w:rPr>
          <w:rFonts w:ascii="Verdana" w:hAnsi="Verdana"/>
          <w:i/>
          <w:sz w:val="18"/>
          <w:szCs w:val="18"/>
        </w:rPr>
        <w:t>ecycle, recover)</w:t>
      </w:r>
    </w:p>
    <w:p w14:paraId="7C31F90C" w14:textId="4DA4C282" w:rsidR="002A7072" w:rsidRDefault="002A7072" w:rsidP="00C059D0">
      <w:pPr>
        <w:pStyle w:val="Lijstalinea"/>
        <w:numPr>
          <w:ilvl w:val="0"/>
          <w:numId w:val="13"/>
        </w:numPr>
      </w:pPr>
      <w:r w:rsidRPr="002A7072">
        <w:t xml:space="preserve">Per </w:t>
      </w:r>
      <w:r w:rsidR="002E2BDF" w:rsidRPr="002E2BDF">
        <w:rPr>
          <w:highlight w:val="yellow"/>
        </w:rPr>
        <w:t>1 jan 202</w:t>
      </w:r>
      <w:r w:rsidR="00214994" w:rsidRPr="00214994">
        <w:rPr>
          <w:highlight w:val="yellow"/>
        </w:rPr>
        <w:t>5</w:t>
      </w:r>
      <w:r w:rsidR="002E2BDF">
        <w:t xml:space="preserve"> worden</w:t>
      </w:r>
      <w:r w:rsidRPr="002A7072">
        <w:t xml:space="preserve"> de volgende </w:t>
      </w:r>
      <w:r w:rsidR="002E2BDF">
        <w:t>afval</w:t>
      </w:r>
      <w:r w:rsidRPr="002A7072">
        <w:t xml:space="preserve">stromen apart </w:t>
      </w:r>
      <w:r w:rsidR="002E2BDF">
        <w:t>ingezameld</w:t>
      </w:r>
      <w:r w:rsidR="00445098">
        <w:t xml:space="preserve"> en verwerkt</w:t>
      </w:r>
      <w:r w:rsidR="002E2BDF">
        <w:t>:</w:t>
      </w:r>
    </w:p>
    <w:p w14:paraId="39C7BB42" w14:textId="06432FD1" w:rsidR="002E2BDF" w:rsidRDefault="002E2BDF" w:rsidP="00C059D0">
      <w:pPr>
        <w:pStyle w:val="Lijstalinea"/>
        <w:numPr>
          <w:ilvl w:val="1"/>
          <w:numId w:val="13"/>
        </w:numPr>
      </w:pPr>
      <w:r>
        <w:t>PMD</w:t>
      </w:r>
    </w:p>
    <w:p w14:paraId="5A8E0A2A" w14:textId="5FA37CF5" w:rsidR="002E2BDF" w:rsidRDefault="002E2BDF" w:rsidP="00C059D0">
      <w:pPr>
        <w:pStyle w:val="Lijstalinea"/>
        <w:numPr>
          <w:ilvl w:val="1"/>
          <w:numId w:val="13"/>
        </w:numPr>
      </w:pPr>
      <w:r>
        <w:t>Swill</w:t>
      </w:r>
    </w:p>
    <w:p w14:paraId="752B24F0" w14:textId="3E01BAB5" w:rsidR="002767C8" w:rsidRDefault="002E2BDF" w:rsidP="002767C8">
      <w:pPr>
        <w:pStyle w:val="Lijstalinea"/>
        <w:numPr>
          <w:ilvl w:val="1"/>
          <w:numId w:val="13"/>
        </w:numPr>
      </w:pPr>
      <w:r>
        <w:t>Incontinentiemateriaal</w:t>
      </w:r>
    </w:p>
    <w:p w14:paraId="2579BECE" w14:textId="7D16A727" w:rsidR="00214994" w:rsidRPr="0008210F" w:rsidRDefault="00214994" w:rsidP="002767C8">
      <w:pPr>
        <w:pStyle w:val="Lijstalinea"/>
        <w:numPr>
          <w:ilvl w:val="1"/>
          <w:numId w:val="13"/>
        </w:numPr>
      </w:pPr>
      <w:r>
        <w:t>Koffiedik</w:t>
      </w:r>
    </w:p>
    <w:sectPr w:rsidR="00214994" w:rsidRPr="0008210F" w:rsidSect="003C6934">
      <w:footerReference w:type="even" r:id="rId25"/>
      <w:footerReference w:type="default" r:id="rId26"/>
      <w:headerReference w:type="first" r:id="rId27"/>
      <w:type w:val="oddPage"/>
      <w:pgSz w:w="11906" w:h="16838" w:code="9"/>
      <w:pgMar w:top="1417" w:right="1417" w:bottom="1417" w:left="1417" w:header="1021"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Meike Campen (Stimular)" w:date="2025-03-24T16:47:00Z" w:initials="MC">
    <w:p w14:paraId="0BF40045" w14:textId="77777777" w:rsidR="00B50843" w:rsidRDefault="00B50843" w:rsidP="00B50843">
      <w:pPr>
        <w:pStyle w:val="Tekstopmerking"/>
      </w:pPr>
      <w:r>
        <w:rPr>
          <w:rStyle w:val="Verwijzingopmerking"/>
        </w:rPr>
        <w:annotationRef/>
      </w:r>
      <w:r>
        <w:t>Verwijder in je eigen plan deze toelichting.</w:t>
      </w:r>
    </w:p>
    <w:p w14:paraId="2ABB19E7" w14:textId="77777777" w:rsidR="00B50843" w:rsidRDefault="00B50843" w:rsidP="00B50843">
      <w:pPr>
        <w:pStyle w:val="Tekstopmerking"/>
      </w:pPr>
    </w:p>
    <w:p w14:paraId="66DD8DA7" w14:textId="77777777" w:rsidR="00B50843" w:rsidRDefault="00B50843" w:rsidP="00B50843">
      <w:pPr>
        <w:pStyle w:val="Tekstopmerking"/>
      </w:pPr>
      <w:r>
        <w:t xml:space="preserve">Zie voor inspiratie het Draaiboek Grondstoffen en Afval voor intramurale zorgorganisaties voor een overzicht van maatregelen: </w:t>
      </w:r>
      <w:hyperlink r:id="rId1" w:history="1">
        <w:r w:rsidRPr="00A63474">
          <w:rPr>
            <w:rStyle w:val="Hyperlink"/>
          </w:rPr>
          <w:t>https://milieuplatformzorg.nl/bibliotheek/grondstoffen-en-afval/</w:t>
        </w:r>
      </w:hyperlink>
    </w:p>
    <w:p w14:paraId="5C903E98" w14:textId="77777777" w:rsidR="00B50843" w:rsidRDefault="00B50843" w:rsidP="00B50843">
      <w:pPr>
        <w:pStyle w:val="Tekstopmerking"/>
      </w:pPr>
    </w:p>
    <w:p w14:paraId="35B86941" w14:textId="77777777" w:rsidR="00B50843" w:rsidRDefault="00B50843" w:rsidP="00B50843">
      <w:pPr>
        <w:pStyle w:val="Tekstopmerking"/>
      </w:pPr>
      <w:r>
        <w:t>Daarin wordt de afvalanalyse verder toegelicht, zo ook veel voorbeeldmaatregelen.</w:t>
      </w:r>
    </w:p>
  </w:comment>
  <w:comment w:id="20" w:author="Judith de Bree (Stimular)" w:date="2023-05-03T11:52:00Z" w:initials="JdB(">
    <w:p w14:paraId="21DB57D3" w14:textId="31F24DD3" w:rsidR="00804C61" w:rsidRDefault="002A7072" w:rsidP="00386A1B">
      <w:pPr>
        <w:pStyle w:val="Tekstopmerking"/>
      </w:pPr>
      <w:r>
        <w:rPr>
          <w:rStyle w:val="Verwijzingopmerking"/>
        </w:rPr>
        <w:annotationRef/>
      </w:r>
      <w:r w:rsidR="00804C61">
        <w:t>Verwijder</w:t>
      </w:r>
      <w:r w:rsidR="00B64566">
        <w:t xml:space="preserve"> of pas aan</w:t>
      </w:r>
      <w:r w:rsidR="00804C61">
        <w:t xml:space="preserve"> indien niet relevant.</w:t>
      </w:r>
    </w:p>
  </w:comment>
  <w:comment w:id="22" w:author="Judith de Bree (Stimular)" w:date="2023-05-17T17:58:00Z" w:initials="JdB(">
    <w:p w14:paraId="52B719A3" w14:textId="15E737DD" w:rsidR="00B64566" w:rsidRDefault="00B64566">
      <w:pPr>
        <w:pStyle w:val="Tekstopmerking"/>
      </w:pPr>
      <w:r>
        <w:rPr>
          <w:rStyle w:val="Verwijzingopmerking"/>
        </w:rPr>
        <w:annotationRef/>
      </w:r>
      <w:r>
        <w:t>Deze gegevens kan je afvalinzamelaar aanleveren.</w:t>
      </w:r>
    </w:p>
  </w:comment>
  <w:comment w:id="24" w:author="Judith de Bree (Stimular)" w:date="2023-05-03T12:21:00Z" w:initials="JdB(">
    <w:p w14:paraId="0AB262C9" w14:textId="504B753E" w:rsidR="002A7072" w:rsidRDefault="002A7072" w:rsidP="00300162">
      <w:pPr>
        <w:pStyle w:val="Tekstopmerking"/>
      </w:pPr>
      <w:r>
        <w:rPr>
          <w:rStyle w:val="Verwijzingopmerking"/>
        </w:rPr>
        <w:annotationRef/>
      </w:r>
      <w:r>
        <w:t>Tip: Maak je gebruik van de Milieubarometer? Dan kun je eenvoudig een export maken van de ingevulde gegevens. Je krijgt dan een Exceloverzicht van de volumes, kengetallen en milieu-impact per locatie per jaar, inclusief branchegemiddelden.</w:t>
      </w:r>
    </w:p>
    <w:p w14:paraId="78846DB1" w14:textId="77777777" w:rsidR="002A7072" w:rsidRDefault="002A7072" w:rsidP="00300162">
      <w:pPr>
        <w:pStyle w:val="Tekstopmerking"/>
      </w:pPr>
    </w:p>
    <w:p w14:paraId="0B7113BE" w14:textId="380748D9" w:rsidR="002A7072" w:rsidRDefault="002A7072" w:rsidP="00300162">
      <w:pPr>
        <w:pStyle w:val="Tekstopmerking"/>
      </w:pPr>
      <w:r>
        <w:t xml:space="preserve">Je kunt dit als bijlage aan dit plan toevoegen. De kengetallen kun je in het volgende hoofdstuk gebruiken.   </w:t>
      </w:r>
    </w:p>
    <w:p w14:paraId="0C0F1DFE" w14:textId="77777777" w:rsidR="002A7072" w:rsidRDefault="002A7072" w:rsidP="00300162">
      <w:pPr>
        <w:pStyle w:val="Tekstopmerking"/>
      </w:pPr>
      <w:r>
        <w:t xml:space="preserve"> </w:t>
      </w:r>
    </w:p>
  </w:comment>
  <w:comment w:id="27" w:author="Judith de Bree (Stimular)" w:date="2023-05-03T14:55:00Z" w:initials="JdB(">
    <w:p w14:paraId="752C846D" w14:textId="7BC7819C" w:rsidR="002A7072" w:rsidRDefault="002A7072">
      <w:pPr>
        <w:pStyle w:val="Tekstopmerking"/>
      </w:pPr>
      <w:r>
        <w:rPr>
          <w:rStyle w:val="Verwijzingopmerking"/>
        </w:rPr>
        <w:annotationRef/>
      </w:r>
      <w:r>
        <w:t xml:space="preserve">Zelf vervangen. </w:t>
      </w:r>
    </w:p>
  </w:comment>
  <w:comment w:id="31" w:author="Meike Campen (Stimular)" w:date="2025-03-20T09:08:00Z" w:initials="MC">
    <w:p w14:paraId="5DB5B649" w14:textId="77777777" w:rsidR="00430637" w:rsidRDefault="00430637" w:rsidP="00AC4DFA">
      <w:pPr>
        <w:pStyle w:val="Tekstopmerking"/>
      </w:pPr>
      <w:r>
        <w:rPr>
          <w:rStyle w:val="Verwijzingopmerking"/>
        </w:rPr>
        <w:annotationRef/>
      </w:r>
      <w:r>
        <w:t xml:space="preserve">Voor brons zijn minimaal de meest recente jaarcijfers nodig om te vergelijken met het landelijk gemiddelde van de betreffende branche. </w:t>
      </w:r>
    </w:p>
    <w:p w14:paraId="1F1F0309" w14:textId="77777777" w:rsidR="00430637" w:rsidRDefault="00430637" w:rsidP="00AC4DFA">
      <w:pPr>
        <w:pStyle w:val="Tekstopmerking"/>
      </w:pPr>
    </w:p>
    <w:p w14:paraId="03C4350F" w14:textId="77777777" w:rsidR="00430637" w:rsidRDefault="00430637" w:rsidP="00AC4DFA">
      <w:pPr>
        <w:pStyle w:val="Tekstopmerking"/>
      </w:pPr>
      <w:r>
        <w:t xml:space="preserve">Voor zilver en goud zijn ook de cijfers uit 2018 nodig om dit te kunnen vergelijken met de meeste recente jaarcijfers. Deze doelstelling komen voort uit de Green Deal Duurzame zorg. </w:t>
      </w:r>
    </w:p>
    <w:p w14:paraId="19342A30" w14:textId="77777777" w:rsidR="00430637" w:rsidRDefault="00430637" w:rsidP="00AC4DFA">
      <w:pPr>
        <w:pStyle w:val="Tekstopmerking"/>
      </w:pPr>
    </w:p>
    <w:p w14:paraId="38A30C8C" w14:textId="77777777" w:rsidR="00430637" w:rsidRDefault="00430637" w:rsidP="00AC4DFA">
      <w:pPr>
        <w:pStyle w:val="Tekstopmerking"/>
      </w:pPr>
      <w:r>
        <w:t xml:space="preserve">Het invullen van de overige jaren zijn optioneel. Wel is dit fijn om dit naast elkaar te hebben staan om de verschillende jaarcijfers met elkaar te kunnen vergelijken. </w:t>
      </w:r>
    </w:p>
  </w:comment>
  <w:comment w:id="30" w:author="Meike Campen (Stimular)" w:date="2025-05-15T09:14:00Z" w:initials="MC">
    <w:p w14:paraId="213B30DE" w14:textId="77777777" w:rsidR="00430637" w:rsidRDefault="00430637" w:rsidP="00430637">
      <w:pPr>
        <w:pStyle w:val="Tekstopmerking"/>
      </w:pPr>
      <w:r>
        <w:rPr>
          <w:rStyle w:val="Verwijzingopmerking"/>
        </w:rPr>
        <w:annotationRef/>
      </w:r>
      <w:r>
        <w:t>Voeg zelf extra kolommen toe wanneer je cijfers over meerdere jaren wil weergeven.</w:t>
      </w:r>
    </w:p>
  </w:comment>
  <w:comment w:id="32" w:author="Meike Campen (Stimular)" w:date="2025-03-20T09:24:00Z" w:initials="MC">
    <w:p w14:paraId="4F62920B" w14:textId="15168C7D" w:rsidR="00430637" w:rsidRDefault="00430637" w:rsidP="00F34B1F">
      <w:pPr>
        <w:pStyle w:val="Tekstopmerking"/>
      </w:pPr>
      <w:r>
        <w:rPr>
          <w:rStyle w:val="Verwijzingopmerking"/>
        </w:rPr>
        <w:annotationRef/>
      </w:r>
      <w:r>
        <w:t xml:space="preserve">Heeft dit afvalpreventieplan betrekking op slechts één locatie, dan is het invullen eenvoudig. </w:t>
      </w:r>
    </w:p>
    <w:p w14:paraId="1389874A" w14:textId="77777777" w:rsidR="00430637" w:rsidRDefault="00430637" w:rsidP="00F34B1F">
      <w:pPr>
        <w:pStyle w:val="Tekstopmerking"/>
      </w:pPr>
    </w:p>
    <w:p w14:paraId="1E17ECD0" w14:textId="77777777" w:rsidR="00430637" w:rsidRDefault="00430637" w:rsidP="00F34B1F">
      <w:pPr>
        <w:pStyle w:val="Tekstopmerking"/>
      </w:pPr>
      <w:r>
        <w:t>Pas je het toe op meer locaties of de hele organisatie, maak dan zelf een keuze welke locaties zinvol zijn om in deze kengetallen vergelijking mee te nemen.</w:t>
      </w:r>
    </w:p>
    <w:p w14:paraId="16E4B39E" w14:textId="77777777" w:rsidR="00430637" w:rsidRDefault="00430637" w:rsidP="00F34B1F">
      <w:pPr>
        <w:pStyle w:val="Tekstopmerking"/>
      </w:pPr>
    </w:p>
    <w:p w14:paraId="48A9DC82" w14:textId="77777777" w:rsidR="00430637" w:rsidRDefault="00430637" w:rsidP="00F34B1F">
      <w:pPr>
        <w:pStyle w:val="Tekstopmerking"/>
      </w:pPr>
      <w:r>
        <w:t>Tip: neem als dit bekend is het totaal van de instelling mee en enkele grote of afwijkende locaties, dan kun je niet alleen vergelijken met het landelijk gemiddelde, maar ook binnen de organisatie.</w:t>
      </w:r>
    </w:p>
  </w:comment>
  <w:comment w:id="33" w:author="Meike Campen (Stimular)" w:date="2025-03-20T09:25:00Z" w:initials="MC">
    <w:p w14:paraId="6CF75C20" w14:textId="77777777" w:rsidR="00430637" w:rsidRDefault="00430637" w:rsidP="00213256">
      <w:pPr>
        <w:pStyle w:val="Tekstopmerking"/>
      </w:pPr>
      <w:r>
        <w:rPr>
          <w:rStyle w:val="Verwijzingopmerking"/>
        </w:rPr>
        <w:annotationRef/>
      </w:r>
      <w:r>
        <w:t xml:space="preserve">Vul in deze tabel de kengetallen in. Dat kan je  doen door te exporteren uit de Milieubarometer of zelf te berekenen door de hoeveelheden afval te delen op de omvang van de instelling. </w:t>
      </w:r>
    </w:p>
    <w:p w14:paraId="68962AB6" w14:textId="77777777" w:rsidR="00430637" w:rsidRDefault="00430637" w:rsidP="00213256">
      <w:pPr>
        <w:pStyle w:val="Tekstopmerking"/>
      </w:pPr>
    </w:p>
    <w:p w14:paraId="63F18851" w14:textId="77777777" w:rsidR="00430637" w:rsidRDefault="00430637" w:rsidP="00213256">
      <w:pPr>
        <w:pStyle w:val="Tekstopmerking"/>
      </w:pPr>
      <w:r>
        <w:t xml:space="preserve">De weergegeven kengetallen zijn suggesties van kengetallen die je kunt monitoren. Je kunt daar eigen kengetallen aan toevoegen. </w:t>
      </w:r>
    </w:p>
    <w:p w14:paraId="44078376" w14:textId="77777777" w:rsidR="00430637" w:rsidRDefault="00430637" w:rsidP="00213256">
      <w:pPr>
        <w:pStyle w:val="Tekstopmerking"/>
      </w:pPr>
    </w:p>
    <w:p w14:paraId="1B7325BC" w14:textId="77777777" w:rsidR="00430637" w:rsidRDefault="00430637" w:rsidP="00213256">
      <w:pPr>
        <w:pStyle w:val="Tekstopmerking"/>
      </w:pPr>
      <w:r>
        <w:t>Tip: Zie ook de optie finetuning in de kengetallen module van de Milieubarometer voor meer suggesties voor kengetallen op afval.</w:t>
      </w:r>
    </w:p>
  </w:comment>
  <w:comment w:id="34" w:author="Meike Campen (Stimular)" w:date="2025-03-20T09:09:00Z" w:initials="MC">
    <w:p w14:paraId="20F07715" w14:textId="2FFAF534" w:rsidR="00430637" w:rsidRDefault="00430637" w:rsidP="00FC6DCD">
      <w:pPr>
        <w:pStyle w:val="Tekstopmerking"/>
      </w:pPr>
      <w:r>
        <w:rPr>
          <w:rStyle w:val="Verwijzingopmerking"/>
        </w:rPr>
        <w:annotationRef/>
      </w:r>
      <w:r>
        <w:t xml:space="preserve">Verander dit in ‘afval per bezet bed’ als dit passender is. </w:t>
      </w:r>
    </w:p>
  </w:comment>
  <w:comment w:id="37" w:author="Meike Campen (Stimular)" w:date="2025-03-20T10:46:00Z" w:initials="MC">
    <w:p w14:paraId="77E6D566" w14:textId="77777777" w:rsidR="00F1709A" w:rsidRDefault="00430637" w:rsidP="00F1709A">
      <w:pPr>
        <w:pStyle w:val="Tekstopmerking"/>
      </w:pPr>
      <w:r>
        <w:rPr>
          <w:rStyle w:val="Verwijzingopmerking"/>
        </w:rPr>
        <w:annotationRef/>
      </w:r>
      <w:r w:rsidR="00F1709A">
        <w:t xml:space="preserve">Bereken minimaal voor de blauw gemarkeerde cellen het verschil ten opzichte van de desbetreffende branche in procenten. </w:t>
      </w:r>
    </w:p>
    <w:p w14:paraId="6D95A1A4" w14:textId="77777777" w:rsidR="00F1709A" w:rsidRDefault="00F1709A" w:rsidP="00F1709A">
      <w:pPr>
        <w:pStyle w:val="Tekstopmerking"/>
      </w:pPr>
    </w:p>
    <w:p w14:paraId="2066F210" w14:textId="77777777" w:rsidR="00F1709A" w:rsidRDefault="00F1709A" w:rsidP="00F1709A">
      <w:pPr>
        <w:pStyle w:val="Tekstopmerking"/>
      </w:pPr>
      <w:r>
        <w:t>Voor zilver en goud:</w:t>
      </w:r>
    </w:p>
    <w:p w14:paraId="20C5259D" w14:textId="77777777" w:rsidR="00F1709A" w:rsidRDefault="00F1709A" w:rsidP="00F1709A">
      <w:pPr>
        <w:pStyle w:val="Tekstopmerking"/>
      </w:pPr>
      <w:r>
        <w:t xml:space="preserve">Bereken in de meest rechter kolom de procentuele afname ten opzichte van het kengetal uit 2018. (doelstelling vanuit de Green Deal Duurzame Zorg 3.0) </w:t>
      </w:r>
    </w:p>
  </w:comment>
  <w:comment w:id="42" w:author="Meike Campen (Stimular)" w:date="2025-05-01T13:42:00Z" w:initials="MC">
    <w:p w14:paraId="0F27ED2F" w14:textId="77777777" w:rsidR="00A61DC7" w:rsidRDefault="00A61DC7" w:rsidP="00A61DC7">
      <w:pPr>
        <w:pStyle w:val="Tekstopmerking"/>
      </w:pPr>
      <w:r>
        <w:rPr>
          <w:rStyle w:val="Verwijzingopmerking"/>
        </w:rPr>
        <w:annotationRef/>
      </w:r>
      <w:r>
        <w:t>Optioneel, mits uit de analyse blijkt dat de organisatie/locatie meer dan 20% slechter scoort dan het gemiddelde van de desbetreffende branche.</w:t>
      </w:r>
    </w:p>
  </w:comment>
  <w:comment w:id="43" w:author="Judith de Bree (Stimular)" w:date="2023-05-03T15:20:00Z" w:initials="JdB(">
    <w:p w14:paraId="6EE41B12" w14:textId="13D7486B" w:rsidR="002A7072" w:rsidRDefault="002A7072">
      <w:pPr>
        <w:pStyle w:val="Tekstopmerking"/>
      </w:pPr>
      <w:r>
        <w:rPr>
          <w:rStyle w:val="Verwijzingopmerking"/>
        </w:rPr>
        <w:annotationRef/>
      </w:r>
      <w:r>
        <w:t>Bekijk de inhoud van een restafvalzak van enkele afdelingen om te bepalen welke te scheiden stromen nog in het restafval zitten. Weeg de verschillende stromen.</w:t>
      </w:r>
    </w:p>
    <w:p w14:paraId="13BB7E17" w14:textId="1AE0FD4B" w:rsidR="002A7072" w:rsidRDefault="002A7072">
      <w:pPr>
        <w:pStyle w:val="Tekstopmerking"/>
      </w:pPr>
    </w:p>
    <w:p w14:paraId="08ADC75C" w14:textId="77777777" w:rsidR="002A7072" w:rsidRDefault="002A7072">
      <w:pPr>
        <w:pStyle w:val="Tekstopmerking"/>
      </w:pPr>
      <w:r>
        <w:t xml:space="preserve">Tip: Worden de zaken dagelijks vervangen en zitten ze nog niet vol? Vraag de schoonmaak dan deze bak een paar dagen over te slaan. </w:t>
      </w:r>
    </w:p>
    <w:p w14:paraId="77815500" w14:textId="77777777" w:rsidR="002A7072" w:rsidRDefault="002A7072">
      <w:pPr>
        <w:pStyle w:val="Tekstopmerking"/>
      </w:pPr>
    </w:p>
    <w:p w14:paraId="0DDFB54E" w14:textId="77777777" w:rsidR="002A7072" w:rsidRDefault="002A7072">
      <w:pPr>
        <w:pStyle w:val="Tekstopmerking"/>
      </w:pPr>
      <w:r>
        <w:t xml:space="preserve">Tip: Sommige afvalinzamelaar bieden ondersteuning aan voor het uitvoeren van een afvalscan. </w:t>
      </w:r>
    </w:p>
    <w:p w14:paraId="2B8F9F42" w14:textId="77777777" w:rsidR="002A7072" w:rsidRDefault="002A7072">
      <w:pPr>
        <w:pStyle w:val="Tekstopmerking"/>
      </w:pPr>
    </w:p>
    <w:p w14:paraId="4A89CDD8" w14:textId="43EF7E56" w:rsidR="002A7072" w:rsidRDefault="002A7072">
      <w:pPr>
        <w:pStyle w:val="Tekstopmerking"/>
      </w:pPr>
      <w:r>
        <w:t xml:space="preserve">Tip: Voor optimale monitoring kun je deze meting herhalen na het uitvoeren van maatregelen, zodat je weet wat het effect is. </w:t>
      </w:r>
    </w:p>
  </w:comment>
  <w:comment w:id="44" w:author="Judith de Bree (Stimular)" w:date="2023-05-03T15:38:00Z" w:initials="JdB(">
    <w:p w14:paraId="3BCDB84F" w14:textId="3BADBB43" w:rsidR="002A7072" w:rsidRDefault="002A7072">
      <w:pPr>
        <w:pStyle w:val="Tekstopmerking"/>
      </w:pPr>
      <w:r>
        <w:rPr>
          <w:rStyle w:val="Verwijzingopmerking"/>
        </w:rPr>
        <w:annotationRef/>
      </w:r>
      <w:r>
        <w:t>Optioneel. Zelf vervangen.</w:t>
      </w:r>
    </w:p>
  </w:comment>
  <w:comment w:id="45" w:author="Judith de Bree (Stimular)" w:date="2023-05-03T15:34:00Z" w:initials="JdB(">
    <w:p w14:paraId="6F1A27B4" w14:textId="1D77CF11" w:rsidR="002A7072" w:rsidRDefault="002A7072">
      <w:pPr>
        <w:pStyle w:val="Tekstopmerking"/>
      </w:pPr>
      <w:r>
        <w:rPr>
          <w:rStyle w:val="Verwijzingopmerking"/>
        </w:rPr>
        <w:annotationRef/>
      </w:r>
      <w:r>
        <w:t xml:space="preserve">Reken de gewogen hoeveelheden om in percentages van het totaal om goed te kunnen vergelijken. </w:t>
      </w:r>
    </w:p>
  </w:comment>
  <w:comment w:id="52" w:author="Meike Campen (Stimular)" w:date="2025-05-01T13:46:00Z" w:initials="MC">
    <w:p w14:paraId="0507985B" w14:textId="77777777" w:rsidR="00984D63" w:rsidRDefault="00984D63" w:rsidP="00984D63">
      <w:pPr>
        <w:pStyle w:val="Tekstopmerking"/>
      </w:pPr>
      <w:r>
        <w:rPr>
          <w:rStyle w:val="Verwijzingopmerking"/>
        </w:rPr>
        <w:annotationRef/>
      </w:r>
      <w:r>
        <w:t>Maatregelen voor het voorkomen van gebruik van grondstoffen.</w:t>
      </w:r>
    </w:p>
  </w:comment>
  <w:comment w:id="53" w:author="Meike Campen (Stimular)" w:date="2025-04-14T16:23:00Z" w:initials="MC">
    <w:p w14:paraId="239A0DA0" w14:textId="4CA65079" w:rsidR="002655D9" w:rsidRDefault="002655D9" w:rsidP="002655D9">
      <w:pPr>
        <w:pStyle w:val="Tekstopmerking"/>
      </w:pPr>
      <w:r>
        <w:rPr>
          <w:rStyle w:val="Verwijzingopmerking"/>
        </w:rPr>
        <w:annotationRef/>
      </w:r>
      <w:r>
        <w:t>Vul hier in welk van de gestelde doelen je met deze maatregelen gaat vervullen.</w:t>
      </w:r>
    </w:p>
  </w:comment>
  <w:comment w:id="54" w:author="Meike Campen (Stimular)" w:date="2025-05-01T13:46:00Z" w:initials="MC">
    <w:p w14:paraId="55EE3771" w14:textId="77777777" w:rsidR="00984D63" w:rsidRDefault="00984D63" w:rsidP="00984D63">
      <w:pPr>
        <w:pStyle w:val="Tekstopmerking"/>
      </w:pPr>
      <w:r>
        <w:rPr>
          <w:rStyle w:val="Verwijzingopmerking"/>
        </w:rPr>
        <w:annotationRef/>
      </w:r>
      <w:r>
        <w:t>Maatregelen voor het stimuleren van hergebruik van grondstoffen.</w:t>
      </w:r>
    </w:p>
  </w:comment>
  <w:comment w:id="55" w:author="Meike Campen (Stimular)" w:date="2025-05-01T13:47:00Z" w:initials="MC">
    <w:p w14:paraId="4AADFC28" w14:textId="77777777" w:rsidR="00984D63" w:rsidRDefault="00984D63" w:rsidP="00984D63">
      <w:pPr>
        <w:pStyle w:val="Tekstopmerking"/>
      </w:pPr>
      <w:r>
        <w:rPr>
          <w:rStyle w:val="Verwijzingopmerking"/>
        </w:rPr>
        <w:annotationRef/>
      </w:r>
      <w:r>
        <w:t xml:space="preserve">Maatregelen voor het stimuleren van gescheiden afvoer en hoogwaardigere verwerking van grondstoffen. </w:t>
      </w:r>
    </w:p>
  </w:comment>
  <w:comment w:id="56" w:author="Judith de Bree (Stimular)" w:date="2023-05-03T16:40:00Z" w:initials="JdB(">
    <w:p w14:paraId="51DB3D9C" w14:textId="31D752EE" w:rsidR="00243540" w:rsidRDefault="00243540" w:rsidP="00243540">
      <w:pPr>
        <w:pStyle w:val="Tekstopmerking"/>
      </w:pPr>
      <w:r>
        <w:rPr>
          <w:rStyle w:val="Verwijzingopmerking"/>
        </w:rPr>
        <w:annotationRef/>
      </w:r>
      <w:r>
        <w:t>Pas aan op eigen werkwijze.</w:t>
      </w:r>
    </w:p>
  </w:comment>
  <w:comment w:id="59" w:author="Meike Campen (Stimular)" w:date="2025-05-15T09:22:00Z" w:initials="MC">
    <w:p w14:paraId="78BCF3B5" w14:textId="77777777" w:rsidR="00194951" w:rsidRDefault="00194951" w:rsidP="00194951">
      <w:pPr>
        <w:pStyle w:val="Tekstopmerking"/>
      </w:pPr>
      <w:r>
        <w:rPr>
          <w:rStyle w:val="Verwijzingopmerking"/>
        </w:rPr>
        <w:annotationRef/>
      </w:r>
      <w:r>
        <w:t>Dit kopje kan verwijderd worden na het invullen van het actieplan.</w:t>
      </w:r>
    </w:p>
  </w:comment>
  <w:comment w:id="60" w:author="Meike Campen (Stimular)" w:date="2025-05-15T09:36:00Z" w:initials="MC">
    <w:p w14:paraId="5D9797AA" w14:textId="77777777" w:rsidR="00166C24" w:rsidRDefault="00166C24" w:rsidP="00166C24">
      <w:pPr>
        <w:pStyle w:val="Tekstopmerking"/>
      </w:pPr>
      <w:r>
        <w:rPr>
          <w:rStyle w:val="Verwijzingopmerking"/>
        </w:rPr>
        <w:annotationRef/>
      </w:r>
      <w:r>
        <w:t>Gebruik de onderstaande voorbeelden als inspiratie voor het actieplan.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5B86941" w15:done="0"/>
  <w15:commentEx w15:paraId="21DB57D3" w15:done="0"/>
  <w15:commentEx w15:paraId="52B719A3" w15:done="0"/>
  <w15:commentEx w15:paraId="0C0F1DFE" w15:done="0"/>
  <w15:commentEx w15:paraId="752C846D" w15:done="0"/>
  <w15:commentEx w15:paraId="38A30C8C" w15:done="0"/>
  <w15:commentEx w15:paraId="213B30DE" w15:paraIdParent="38A30C8C" w15:done="0"/>
  <w15:commentEx w15:paraId="48A9DC82" w15:done="0"/>
  <w15:commentEx w15:paraId="1B7325BC" w15:done="0"/>
  <w15:commentEx w15:paraId="20F07715" w15:done="0"/>
  <w15:commentEx w15:paraId="20C5259D" w15:done="0"/>
  <w15:commentEx w15:paraId="0F27ED2F" w15:done="0"/>
  <w15:commentEx w15:paraId="4A89CDD8" w15:done="0"/>
  <w15:commentEx w15:paraId="3BCDB84F" w15:done="0"/>
  <w15:commentEx w15:paraId="6F1A27B4" w15:done="0"/>
  <w15:commentEx w15:paraId="0507985B" w15:done="0"/>
  <w15:commentEx w15:paraId="239A0DA0" w15:done="0"/>
  <w15:commentEx w15:paraId="55EE3771" w15:done="0"/>
  <w15:commentEx w15:paraId="4AADFC28" w15:done="0"/>
  <w15:commentEx w15:paraId="51DB3D9C" w15:done="0"/>
  <w15:commentEx w15:paraId="78BCF3B5" w15:done="0"/>
  <w15:commentEx w15:paraId="5D9797AA" w15:paraIdParent="78BCF3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126C15E" w16cex:dateUtc="2025-03-24T15:47:00Z"/>
  <w16cex:commentExtensible w16cex:durableId="5BF4F255" w16cex:dateUtc="2025-03-20T08:08:00Z"/>
  <w16cex:commentExtensible w16cex:durableId="2E2DFEB5" w16cex:dateUtc="2025-05-15T07:14:00Z"/>
  <w16cex:commentExtensible w16cex:durableId="7CFEF4C3" w16cex:dateUtc="2025-03-20T08:24:00Z"/>
  <w16cex:commentExtensible w16cex:durableId="071B8F8A" w16cex:dateUtc="2025-03-20T08:25:00Z"/>
  <w16cex:commentExtensible w16cex:durableId="23B32EBA" w16cex:dateUtc="2025-03-20T08:09:00Z"/>
  <w16cex:commentExtensible w16cex:durableId="1493A03D" w16cex:dateUtc="2025-03-20T09:46:00Z"/>
  <w16cex:commentExtensible w16cex:durableId="15C6D68C" w16cex:dateUtc="2025-05-01T11:42:00Z"/>
  <w16cex:commentExtensible w16cex:durableId="468FD6CF" w16cex:dateUtc="2025-05-01T11:46:00Z"/>
  <w16cex:commentExtensible w16cex:durableId="41A7D0D2" w16cex:dateUtc="2025-04-14T14:23:00Z"/>
  <w16cex:commentExtensible w16cex:durableId="52CB1C80" w16cex:dateUtc="2025-05-01T11:46:00Z"/>
  <w16cex:commentExtensible w16cex:durableId="4C8FAA72" w16cex:dateUtc="2025-05-01T11:47:00Z"/>
  <w16cex:commentExtensible w16cex:durableId="45B5098A" w16cex:dateUtc="2025-05-15T07:22:00Z"/>
  <w16cex:commentExtensible w16cex:durableId="287876AB" w16cex:dateUtc="2025-05-15T07: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5B86941" w16cid:durableId="6126C15E"/>
  <w16cid:commentId w16cid:paraId="21DB57D3" w16cid:durableId="27FCC99A"/>
  <w16cid:commentId w16cid:paraId="52B719A3" w16cid:durableId="280F9454"/>
  <w16cid:commentId w16cid:paraId="0C0F1DFE" w16cid:durableId="27FCD054"/>
  <w16cid:commentId w16cid:paraId="752C846D" w16cid:durableId="27FCF469"/>
  <w16cid:commentId w16cid:paraId="38A30C8C" w16cid:durableId="5BF4F255"/>
  <w16cid:commentId w16cid:paraId="213B30DE" w16cid:durableId="2E2DFEB5"/>
  <w16cid:commentId w16cid:paraId="48A9DC82" w16cid:durableId="7CFEF4C3"/>
  <w16cid:commentId w16cid:paraId="1B7325BC" w16cid:durableId="071B8F8A"/>
  <w16cid:commentId w16cid:paraId="20F07715" w16cid:durableId="23B32EBA"/>
  <w16cid:commentId w16cid:paraId="20C5259D" w16cid:durableId="1493A03D"/>
  <w16cid:commentId w16cid:paraId="0F27ED2F" w16cid:durableId="15C6D68C"/>
  <w16cid:commentId w16cid:paraId="4A89CDD8" w16cid:durableId="27FCFA39"/>
  <w16cid:commentId w16cid:paraId="3BCDB84F" w16cid:durableId="27FCFE5B"/>
  <w16cid:commentId w16cid:paraId="6F1A27B4" w16cid:durableId="27FCFD70"/>
  <w16cid:commentId w16cid:paraId="0507985B" w16cid:durableId="468FD6CF"/>
  <w16cid:commentId w16cid:paraId="239A0DA0" w16cid:durableId="41A7D0D2"/>
  <w16cid:commentId w16cid:paraId="55EE3771" w16cid:durableId="52CB1C80"/>
  <w16cid:commentId w16cid:paraId="4AADFC28" w16cid:durableId="4C8FAA72"/>
  <w16cid:commentId w16cid:paraId="51DB3D9C" w16cid:durableId="6AAB85FB"/>
  <w16cid:commentId w16cid:paraId="78BCF3B5" w16cid:durableId="45B5098A"/>
  <w16cid:commentId w16cid:paraId="5D9797AA" w16cid:durableId="287876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73B9C" w14:textId="77777777" w:rsidR="00742345" w:rsidRDefault="00742345" w:rsidP="00FF3D38">
      <w:r>
        <w:separator/>
      </w:r>
    </w:p>
  </w:endnote>
  <w:endnote w:type="continuationSeparator" w:id="0">
    <w:p w14:paraId="1CCE5081" w14:textId="77777777" w:rsidR="00742345" w:rsidRDefault="00742345" w:rsidP="00FF3D38">
      <w:r>
        <w:continuationSeparator/>
      </w:r>
    </w:p>
  </w:endnote>
  <w:endnote w:type="continuationNotice" w:id="1">
    <w:p w14:paraId="591E6F11" w14:textId="77777777" w:rsidR="00742345" w:rsidRDefault="007423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w:altName w:val="メイリオ"/>
    <w:charset w:val="80"/>
    <w:family w:val="swiss"/>
    <w:pitch w:val="variable"/>
    <w:sig w:usb0="E00002FF" w:usb1="6AC7FFFF"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Droid Sans Fallback">
    <w:altName w:val="Times New Roman"/>
    <w:charset w:val="00"/>
    <w:family w:val="auto"/>
    <w:pitch w:val="variable"/>
  </w:font>
  <w:font w:name="FranklinGothic-DemiCond">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8C4B8" w14:textId="77777777" w:rsidR="002A7072" w:rsidRDefault="002A7072" w:rsidP="00FF3D38">
    <w:pPr>
      <w:pStyle w:val="Voettekst"/>
    </w:pPr>
    <w:r>
      <w:rPr>
        <w:rStyle w:val="Paginanummer"/>
        <w:i/>
        <w:noProof/>
      </w:rPr>
      <w:t>2</w:t>
    </w:r>
    <w:r>
      <w:rPr>
        <w:rStyle w:val="Paginanummer"/>
        <w:i/>
      </w:rPr>
      <w:tab/>
    </w:r>
    <w:r>
      <w:rPr>
        <w:rStyle w:val="Paginanummer"/>
        <w:i/>
      </w:rPr>
      <w:tab/>
    </w:r>
    <w:r>
      <w:rPr>
        <w:rStyle w:val="Paginanummer"/>
        <w:i/>
        <w:noProof/>
      </w:rPr>
      <w:t>Format afvalpreventieplan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78E6" w14:textId="5C85AF86" w:rsidR="002A7072" w:rsidRPr="0008210F" w:rsidRDefault="002A7072" w:rsidP="00E93627">
    <w:pPr>
      <w:pStyle w:val="Voettekst"/>
      <w:jc w:val="right"/>
      <w:rPr>
        <w:i w:val="0"/>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12</w:t>
    </w:r>
    <w:r>
      <w:rPr>
        <w:rStyle w:val="Paginanummer"/>
      </w:rPr>
      <w:fldChar w:fldCharType="end"/>
    </w:r>
    <w:r>
      <w:rPr>
        <w:rStyle w:val="Paginanummer"/>
      </w:rPr>
      <w:tab/>
    </w:r>
    <w:r w:rsidR="00822B8C">
      <w:rPr>
        <w:rStyle w:val="Paginanummer"/>
        <w:i/>
      </w:rPr>
      <w:t xml:space="preserve">Plan en evaluatie </w:t>
    </w:r>
    <w:r w:rsidR="00EE7F23">
      <w:rPr>
        <w:rStyle w:val="Paginanummer"/>
        <w:i/>
      </w:rPr>
      <w:t>duurzame grondstoffen</w:t>
    </w:r>
    <w:r w:rsidRPr="0008210F">
      <w:rPr>
        <w:rStyle w:val="Paginanummer"/>
        <w:i/>
      </w:rPr>
      <w:t xml:space="preserve"> [Zorg</w:t>
    </w:r>
    <w:r w:rsidR="00DC4192">
      <w:rPr>
        <w:rStyle w:val="Paginanummer"/>
        <w:i/>
      </w:rPr>
      <w:t>organisatie</w:t>
    </w:r>
    <w:r w:rsidRPr="0008210F">
      <w:rPr>
        <w:rStyle w:val="Paginanummer"/>
        <w:i/>
      </w:rPr>
      <w:t xml:space="preserve"> 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F9D7B" w14:textId="77777777" w:rsidR="00742345" w:rsidRDefault="00742345" w:rsidP="00FF3D38">
      <w:r>
        <w:separator/>
      </w:r>
    </w:p>
  </w:footnote>
  <w:footnote w:type="continuationSeparator" w:id="0">
    <w:p w14:paraId="636BA64A" w14:textId="77777777" w:rsidR="00742345" w:rsidRDefault="00742345" w:rsidP="00FF3D38">
      <w:r>
        <w:continuationSeparator/>
      </w:r>
    </w:p>
  </w:footnote>
  <w:footnote w:type="continuationNotice" w:id="1">
    <w:p w14:paraId="645A27B2" w14:textId="77777777" w:rsidR="00742345" w:rsidRDefault="007423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67F72" w14:textId="77777777" w:rsidR="002A7072" w:rsidRDefault="002A7072" w:rsidP="00FF3D38">
    <w:pPr>
      <w:pStyle w:val="Koptekst"/>
    </w:pPr>
    <w:r>
      <w:rPr>
        <w:noProof/>
      </w:rPr>
      <w:drawing>
        <wp:anchor distT="0" distB="0" distL="114300" distR="114300" simplePos="0" relativeHeight="251658240" behindDoc="0" locked="0" layoutInCell="1" allowOverlap="1" wp14:anchorId="262705BE" wp14:editId="45D01492">
          <wp:simplePos x="0" y="0"/>
          <wp:positionH relativeFrom="margin">
            <wp:align>left</wp:align>
          </wp:positionH>
          <wp:positionV relativeFrom="paragraph">
            <wp:posOffset>-327969</wp:posOffset>
          </wp:positionV>
          <wp:extent cx="2505710" cy="450850"/>
          <wp:effectExtent l="0" t="0" r="8890" b="6350"/>
          <wp:wrapThrough wrapText="bothSides">
            <wp:wrapPolygon edited="0">
              <wp:start x="0" y="0"/>
              <wp:lineTo x="0" y="20992"/>
              <wp:lineTo x="21512" y="20992"/>
              <wp:lineTo x="21512"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1117-logo-MPZ-cmyk groot.jpg"/>
                  <pic:cNvPicPr/>
                </pic:nvPicPr>
                <pic:blipFill rotWithShape="1">
                  <a:blip r:embed="rId1">
                    <a:extLst>
                      <a:ext uri="{28A0092B-C50C-407E-A947-70E740481C1C}">
                        <a14:useLocalDpi xmlns:a14="http://schemas.microsoft.com/office/drawing/2010/main" val="0"/>
                      </a:ext>
                    </a:extLst>
                  </a:blip>
                  <a:srcRect r="16795"/>
                  <a:stretch/>
                </pic:blipFill>
                <pic:spPr bwMode="auto">
                  <a:xfrm>
                    <a:off x="0" y="0"/>
                    <a:ext cx="2509592" cy="45150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409164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D"/>
    <w:multiLevelType w:val="singleLevel"/>
    <w:tmpl w:val="DEEA65E6"/>
    <w:lvl w:ilvl="0">
      <w:start w:val="1"/>
      <w:numFmt w:val="lowerLetter"/>
      <w:pStyle w:val="Lijstnummering4"/>
      <w:lvlText w:val="%1."/>
      <w:lvlJc w:val="left"/>
      <w:pPr>
        <w:tabs>
          <w:tab w:val="num" w:pos="720"/>
        </w:tabs>
        <w:ind w:left="357" w:hanging="357"/>
      </w:pPr>
    </w:lvl>
  </w:abstractNum>
  <w:abstractNum w:abstractNumId="2" w15:restartNumberingAfterBreak="0">
    <w:nsid w:val="FFFFFF7E"/>
    <w:multiLevelType w:val="singleLevel"/>
    <w:tmpl w:val="07687502"/>
    <w:lvl w:ilvl="0">
      <w:start w:val="1"/>
      <w:numFmt w:val="decimal"/>
      <w:pStyle w:val="Lijstnummering3"/>
      <w:lvlText w:val="%1."/>
      <w:lvlJc w:val="left"/>
      <w:pPr>
        <w:tabs>
          <w:tab w:val="num" w:pos="720"/>
        </w:tabs>
        <w:ind w:left="357" w:hanging="357"/>
      </w:pPr>
    </w:lvl>
  </w:abstractNum>
  <w:abstractNum w:abstractNumId="3" w15:restartNumberingAfterBreak="0">
    <w:nsid w:val="FFFFFF7F"/>
    <w:multiLevelType w:val="singleLevel"/>
    <w:tmpl w:val="B9D6DAFE"/>
    <w:lvl w:ilvl="0">
      <w:start w:val="1"/>
      <w:numFmt w:val="lowerLetter"/>
      <w:pStyle w:val="Lijstnummering2"/>
      <w:lvlText w:val="%1."/>
      <w:lvlJc w:val="left"/>
      <w:pPr>
        <w:tabs>
          <w:tab w:val="num" w:pos="720"/>
        </w:tabs>
        <w:ind w:left="357" w:hanging="357"/>
      </w:pPr>
    </w:lvl>
  </w:abstractNum>
  <w:abstractNum w:abstractNumId="4" w15:restartNumberingAfterBreak="0">
    <w:nsid w:val="FFFFFF88"/>
    <w:multiLevelType w:val="singleLevel"/>
    <w:tmpl w:val="8EAA927E"/>
    <w:lvl w:ilvl="0">
      <w:start w:val="1"/>
      <w:numFmt w:val="decimal"/>
      <w:pStyle w:val="Lijstnummering"/>
      <w:lvlText w:val="%1."/>
      <w:lvlJc w:val="left"/>
      <w:pPr>
        <w:tabs>
          <w:tab w:val="num" w:pos="720"/>
        </w:tabs>
        <w:ind w:left="357" w:hanging="357"/>
      </w:pPr>
    </w:lvl>
  </w:abstractNum>
  <w:abstractNum w:abstractNumId="5" w15:restartNumberingAfterBreak="0">
    <w:nsid w:val="FFFFFF89"/>
    <w:multiLevelType w:val="singleLevel"/>
    <w:tmpl w:val="4B403B3E"/>
    <w:lvl w:ilvl="0">
      <w:start w:val="1"/>
      <w:numFmt w:val="bullet"/>
      <w:pStyle w:val="Lijstopsomteken"/>
      <w:lvlText w:val=""/>
      <w:lvlJc w:val="left"/>
      <w:pPr>
        <w:tabs>
          <w:tab w:val="num" w:pos="360"/>
        </w:tabs>
        <w:ind w:left="357" w:hanging="357"/>
      </w:pPr>
      <w:rPr>
        <w:rFonts w:ascii="Wingdings" w:hAnsi="Wingdings" w:hint="default"/>
        <w:sz w:val="20"/>
      </w:rPr>
    </w:lvl>
  </w:abstractNum>
  <w:abstractNum w:abstractNumId="6" w15:restartNumberingAfterBreak="0">
    <w:nsid w:val="00000004"/>
    <w:multiLevelType w:val="multilevel"/>
    <w:tmpl w:val="BA7A65F6"/>
    <w:name w:val="WW8Num1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7" w15:restartNumberingAfterBreak="0">
    <w:nsid w:val="00000005"/>
    <w:multiLevelType w:val="multilevel"/>
    <w:tmpl w:val="00000005"/>
    <w:name w:val="WWNum4"/>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1EE4384"/>
    <w:multiLevelType w:val="singleLevel"/>
    <w:tmpl w:val="D11495A2"/>
    <w:lvl w:ilvl="0">
      <w:start w:val="1"/>
      <w:numFmt w:val="bullet"/>
      <w:pStyle w:val="000"/>
      <w:lvlText w:val=""/>
      <w:lvlJc w:val="left"/>
      <w:pPr>
        <w:tabs>
          <w:tab w:val="num" w:pos="425"/>
        </w:tabs>
        <w:ind w:left="425" w:hanging="425"/>
      </w:pPr>
      <w:rPr>
        <w:rFonts w:ascii="Wingdings" w:hAnsi="Wingdings" w:hint="default"/>
        <w:sz w:val="20"/>
      </w:rPr>
    </w:lvl>
  </w:abstractNum>
  <w:abstractNum w:abstractNumId="9" w15:restartNumberingAfterBreak="0">
    <w:nsid w:val="135B4B7B"/>
    <w:multiLevelType w:val="hybridMultilevel"/>
    <w:tmpl w:val="F4AE77B4"/>
    <w:lvl w:ilvl="0" w:tplc="25385C4E">
      <w:start w:val="1"/>
      <w:numFmt w:val="bullet"/>
      <w:pStyle w:val="Opsommingniveau1"/>
      <w:lvlText w:val=""/>
      <w:lvlJc w:val="left"/>
      <w:pPr>
        <w:tabs>
          <w:tab w:val="num" w:pos="284"/>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82775B"/>
    <w:multiLevelType w:val="multilevel"/>
    <w:tmpl w:val="0EBA3C40"/>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1" w15:restartNumberingAfterBreak="0">
    <w:nsid w:val="16725916"/>
    <w:multiLevelType w:val="hybridMultilevel"/>
    <w:tmpl w:val="ADCC19A0"/>
    <w:lvl w:ilvl="0" w:tplc="5F9691A8">
      <w:start w:val="1"/>
      <w:numFmt w:val="bullet"/>
      <w:lvlText w:val="-"/>
      <w:lvlJc w:val="left"/>
      <w:pPr>
        <w:ind w:left="720" w:hanging="360"/>
      </w:pPr>
      <w:rPr>
        <w:rFonts w:ascii="Verdana" w:eastAsia="Calibri" w:hAnsi="Verdana"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A4C727A"/>
    <w:multiLevelType w:val="hybridMultilevel"/>
    <w:tmpl w:val="0A8AAB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038127B"/>
    <w:multiLevelType w:val="hybridMultilevel"/>
    <w:tmpl w:val="64267D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708460A"/>
    <w:multiLevelType w:val="hybridMultilevel"/>
    <w:tmpl w:val="4D4A7632"/>
    <w:lvl w:ilvl="0" w:tplc="5F9691A8">
      <w:start w:val="1"/>
      <w:numFmt w:val="bullet"/>
      <w:lvlText w:val="-"/>
      <w:lvlJc w:val="left"/>
      <w:pPr>
        <w:ind w:left="720" w:hanging="360"/>
      </w:pPr>
      <w:rPr>
        <w:rFonts w:ascii="Verdana" w:eastAsia="Calibri" w:hAnsi="Verdana"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B3B7942"/>
    <w:multiLevelType w:val="hybridMultilevel"/>
    <w:tmpl w:val="445E3FB0"/>
    <w:lvl w:ilvl="0" w:tplc="77580AF0">
      <w:start w:val="1"/>
      <w:numFmt w:val="bullet"/>
      <w:pStyle w:val="Opmaakprofiel1"/>
      <w:lvlText w:val=""/>
      <w:lvlJc w:val="left"/>
      <w:pPr>
        <w:tabs>
          <w:tab w:val="num" w:pos="568"/>
        </w:tabs>
        <w:ind w:left="568"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9BD2CBB"/>
    <w:multiLevelType w:val="hybridMultilevel"/>
    <w:tmpl w:val="98CA077A"/>
    <w:lvl w:ilvl="0" w:tplc="0413000F">
      <w:start w:val="1"/>
      <w:numFmt w:val="decimal"/>
      <w:lvlText w:val="%1."/>
      <w:lvlJc w:val="left"/>
      <w:pPr>
        <w:ind w:left="766" w:hanging="360"/>
      </w:pPr>
      <w:rPr>
        <w:rFonts w:hint="default"/>
      </w:rPr>
    </w:lvl>
    <w:lvl w:ilvl="1" w:tplc="04130003">
      <w:start w:val="1"/>
      <w:numFmt w:val="bullet"/>
      <w:lvlText w:val="o"/>
      <w:lvlJc w:val="left"/>
      <w:pPr>
        <w:ind w:left="1486" w:hanging="360"/>
      </w:pPr>
      <w:rPr>
        <w:rFonts w:ascii="Courier New" w:hAnsi="Courier New" w:cs="Courier New" w:hint="default"/>
      </w:rPr>
    </w:lvl>
    <w:lvl w:ilvl="2" w:tplc="04130005" w:tentative="1">
      <w:start w:val="1"/>
      <w:numFmt w:val="bullet"/>
      <w:lvlText w:val=""/>
      <w:lvlJc w:val="left"/>
      <w:pPr>
        <w:ind w:left="2206" w:hanging="360"/>
      </w:pPr>
      <w:rPr>
        <w:rFonts w:ascii="Wingdings" w:hAnsi="Wingdings" w:hint="default"/>
      </w:rPr>
    </w:lvl>
    <w:lvl w:ilvl="3" w:tplc="04130001" w:tentative="1">
      <w:start w:val="1"/>
      <w:numFmt w:val="bullet"/>
      <w:lvlText w:val=""/>
      <w:lvlJc w:val="left"/>
      <w:pPr>
        <w:ind w:left="2926" w:hanging="360"/>
      </w:pPr>
      <w:rPr>
        <w:rFonts w:ascii="Symbol" w:hAnsi="Symbol" w:hint="default"/>
      </w:rPr>
    </w:lvl>
    <w:lvl w:ilvl="4" w:tplc="04130003" w:tentative="1">
      <w:start w:val="1"/>
      <w:numFmt w:val="bullet"/>
      <w:lvlText w:val="o"/>
      <w:lvlJc w:val="left"/>
      <w:pPr>
        <w:ind w:left="3646" w:hanging="360"/>
      </w:pPr>
      <w:rPr>
        <w:rFonts w:ascii="Courier New" w:hAnsi="Courier New" w:cs="Courier New" w:hint="default"/>
      </w:rPr>
    </w:lvl>
    <w:lvl w:ilvl="5" w:tplc="04130005" w:tentative="1">
      <w:start w:val="1"/>
      <w:numFmt w:val="bullet"/>
      <w:lvlText w:val=""/>
      <w:lvlJc w:val="left"/>
      <w:pPr>
        <w:ind w:left="4366" w:hanging="360"/>
      </w:pPr>
      <w:rPr>
        <w:rFonts w:ascii="Wingdings" w:hAnsi="Wingdings" w:hint="default"/>
      </w:rPr>
    </w:lvl>
    <w:lvl w:ilvl="6" w:tplc="04130001" w:tentative="1">
      <w:start w:val="1"/>
      <w:numFmt w:val="bullet"/>
      <w:lvlText w:val=""/>
      <w:lvlJc w:val="left"/>
      <w:pPr>
        <w:ind w:left="5086" w:hanging="360"/>
      </w:pPr>
      <w:rPr>
        <w:rFonts w:ascii="Symbol" w:hAnsi="Symbol" w:hint="default"/>
      </w:rPr>
    </w:lvl>
    <w:lvl w:ilvl="7" w:tplc="04130003" w:tentative="1">
      <w:start w:val="1"/>
      <w:numFmt w:val="bullet"/>
      <w:lvlText w:val="o"/>
      <w:lvlJc w:val="left"/>
      <w:pPr>
        <w:ind w:left="5806" w:hanging="360"/>
      </w:pPr>
      <w:rPr>
        <w:rFonts w:ascii="Courier New" w:hAnsi="Courier New" w:cs="Courier New" w:hint="default"/>
      </w:rPr>
    </w:lvl>
    <w:lvl w:ilvl="8" w:tplc="04130005" w:tentative="1">
      <w:start w:val="1"/>
      <w:numFmt w:val="bullet"/>
      <w:lvlText w:val=""/>
      <w:lvlJc w:val="left"/>
      <w:pPr>
        <w:ind w:left="6526" w:hanging="360"/>
      </w:pPr>
      <w:rPr>
        <w:rFonts w:ascii="Wingdings" w:hAnsi="Wingdings" w:hint="default"/>
      </w:rPr>
    </w:lvl>
  </w:abstractNum>
  <w:abstractNum w:abstractNumId="17" w15:restartNumberingAfterBreak="0">
    <w:nsid w:val="7E98630A"/>
    <w:multiLevelType w:val="hybridMultilevel"/>
    <w:tmpl w:val="7A1E7538"/>
    <w:lvl w:ilvl="0" w:tplc="C7BC2D86">
      <w:numFmt w:val="bullet"/>
      <w:pStyle w:val="Opsommingniveau2"/>
      <w:lvlText w:val="-"/>
      <w:lvlJc w:val="left"/>
      <w:pPr>
        <w:tabs>
          <w:tab w:val="num" w:pos="567"/>
        </w:tabs>
        <w:ind w:left="567" w:hanging="283"/>
      </w:pPr>
      <w:rPr>
        <w:rFonts w:ascii="Arial" w:eastAsia="Times New Roman" w:hAnsi="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143280453">
    <w:abstractNumId w:val="5"/>
  </w:num>
  <w:num w:numId="2" w16cid:durableId="387388237">
    <w:abstractNumId w:val="4"/>
  </w:num>
  <w:num w:numId="3" w16cid:durableId="1627347770">
    <w:abstractNumId w:val="3"/>
  </w:num>
  <w:num w:numId="4" w16cid:durableId="1679427556">
    <w:abstractNumId w:val="2"/>
  </w:num>
  <w:num w:numId="5" w16cid:durableId="635525577">
    <w:abstractNumId w:val="1"/>
  </w:num>
  <w:num w:numId="6" w16cid:durableId="1176189535">
    <w:abstractNumId w:val="9"/>
  </w:num>
  <w:num w:numId="7" w16cid:durableId="1490707281">
    <w:abstractNumId w:val="17"/>
  </w:num>
  <w:num w:numId="8" w16cid:durableId="1615210335">
    <w:abstractNumId w:val="15"/>
  </w:num>
  <w:num w:numId="9" w16cid:durableId="2009945004">
    <w:abstractNumId w:val="8"/>
  </w:num>
  <w:num w:numId="10" w16cid:durableId="1487474865">
    <w:abstractNumId w:val="13"/>
  </w:num>
  <w:num w:numId="11" w16cid:durableId="1190803055">
    <w:abstractNumId w:val="12"/>
  </w:num>
  <w:num w:numId="12" w16cid:durableId="855921635">
    <w:abstractNumId w:val="14"/>
  </w:num>
  <w:num w:numId="13" w16cid:durableId="685014284">
    <w:abstractNumId w:val="16"/>
  </w:num>
  <w:num w:numId="14" w16cid:durableId="1040518335">
    <w:abstractNumId w:val="11"/>
  </w:num>
  <w:num w:numId="15" w16cid:durableId="1609046042">
    <w:abstractNumId w:val="10"/>
  </w:num>
  <w:num w:numId="16" w16cid:durableId="1484659235">
    <w:abstractNumId w:val="10"/>
  </w:num>
  <w:num w:numId="17" w16cid:durableId="1629235632">
    <w:abstractNumId w:val="10"/>
  </w:num>
  <w:num w:numId="18" w16cid:durableId="1841239466">
    <w:abstractNumId w:val="10"/>
  </w:num>
  <w:num w:numId="19" w16cid:durableId="1178034903">
    <w:abstractNumId w:val="10"/>
  </w:num>
  <w:num w:numId="20" w16cid:durableId="765879961">
    <w:abstractNumId w:val="10"/>
  </w:num>
  <w:num w:numId="21" w16cid:durableId="932780774">
    <w:abstractNumId w:val="10"/>
  </w:num>
  <w:num w:numId="22" w16cid:durableId="651059616">
    <w:abstractNumId w:val="10"/>
  </w:num>
  <w:num w:numId="23" w16cid:durableId="2096705599">
    <w:abstractNumId w:val="10"/>
  </w:num>
  <w:num w:numId="24" w16cid:durableId="289287512">
    <w:abstractNumId w:val="10"/>
  </w:num>
  <w:num w:numId="25" w16cid:durableId="1411922378">
    <w:abstractNumId w:val="0"/>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ike Campen (Stimular)">
    <w15:presenceInfo w15:providerId="AD" w15:userId="S::m.campen@stimular.nl::aa69b506-927e-4cfb-88ec-e3eccf18b7c9"/>
  </w15:person>
  <w15:person w15:author="Judith de Bree (Stimular)">
    <w15:presenceInfo w15:providerId="AD" w15:userId="S-1-5-21-3441848071-1819281627-1707445396-1161"/>
  </w15:person>
  <w15:person w15:author="Elise Draijer (Stimular)">
    <w15:presenceInfo w15:providerId="AD" w15:userId="S::e.draijer@stimular.nl::af8ff23e-3403-4555-8936-eb334a6f0e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25B"/>
    <w:rsid w:val="00003981"/>
    <w:rsid w:val="00004044"/>
    <w:rsid w:val="000053D7"/>
    <w:rsid w:val="000129AB"/>
    <w:rsid w:val="0002330E"/>
    <w:rsid w:val="000306FE"/>
    <w:rsid w:val="0003173A"/>
    <w:rsid w:val="00033A78"/>
    <w:rsid w:val="00034733"/>
    <w:rsid w:val="000349F2"/>
    <w:rsid w:val="00053837"/>
    <w:rsid w:val="000618A8"/>
    <w:rsid w:val="00061C85"/>
    <w:rsid w:val="000672A7"/>
    <w:rsid w:val="0007766F"/>
    <w:rsid w:val="0008210F"/>
    <w:rsid w:val="000A45DE"/>
    <w:rsid w:val="000A63E0"/>
    <w:rsid w:val="000A71C6"/>
    <w:rsid w:val="000B3956"/>
    <w:rsid w:val="000C52E3"/>
    <w:rsid w:val="000D0337"/>
    <w:rsid w:val="000D538B"/>
    <w:rsid w:val="000F1209"/>
    <w:rsid w:val="000F62BF"/>
    <w:rsid w:val="00107749"/>
    <w:rsid w:val="00111C35"/>
    <w:rsid w:val="00113A0F"/>
    <w:rsid w:val="001172EE"/>
    <w:rsid w:val="001223A2"/>
    <w:rsid w:val="00125600"/>
    <w:rsid w:val="0013575B"/>
    <w:rsid w:val="00146BFD"/>
    <w:rsid w:val="0015209A"/>
    <w:rsid w:val="00166C24"/>
    <w:rsid w:val="0018238A"/>
    <w:rsid w:val="001905C1"/>
    <w:rsid w:val="00194004"/>
    <w:rsid w:val="00194473"/>
    <w:rsid w:val="00194951"/>
    <w:rsid w:val="001A288B"/>
    <w:rsid w:val="001A2D16"/>
    <w:rsid w:val="001A6BA5"/>
    <w:rsid w:val="001A6DC2"/>
    <w:rsid w:val="001C0110"/>
    <w:rsid w:val="001C0A02"/>
    <w:rsid w:val="001C1E89"/>
    <w:rsid w:val="001C25DD"/>
    <w:rsid w:val="001C5547"/>
    <w:rsid w:val="001C7E75"/>
    <w:rsid w:val="001D3169"/>
    <w:rsid w:val="001D7AD8"/>
    <w:rsid w:val="001E3332"/>
    <w:rsid w:val="001E6953"/>
    <w:rsid w:val="001F40CF"/>
    <w:rsid w:val="001F67A2"/>
    <w:rsid w:val="00205390"/>
    <w:rsid w:val="002116D7"/>
    <w:rsid w:val="00213256"/>
    <w:rsid w:val="00214994"/>
    <w:rsid w:val="00216318"/>
    <w:rsid w:val="0021668E"/>
    <w:rsid w:val="00222341"/>
    <w:rsid w:val="00225848"/>
    <w:rsid w:val="00233D04"/>
    <w:rsid w:val="00234185"/>
    <w:rsid w:val="00236C21"/>
    <w:rsid w:val="00243540"/>
    <w:rsid w:val="00247CF7"/>
    <w:rsid w:val="0025277E"/>
    <w:rsid w:val="002655D9"/>
    <w:rsid w:val="002767C8"/>
    <w:rsid w:val="002800AA"/>
    <w:rsid w:val="00286299"/>
    <w:rsid w:val="002925AB"/>
    <w:rsid w:val="002A0E93"/>
    <w:rsid w:val="002A193C"/>
    <w:rsid w:val="002A7072"/>
    <w:rsid w:val="002B10C0"/>
    <w:rsid w:val="002B506F"/>
    <w:rsid w:val="002C55A5"/>
    <w:rsid w:val="002C575E"/>
    <w:rsid w:val="002D1058"/>
    <w:rsid w:val="002D1A9D"/>
    <w:rsid w:val="002D2571"/>
    <w:rsid w:val="002D62F6"/>
    <w:rsid w:val="002E2BDF"/>
    <w:rsid w:val="002F2B10"/>
    <w:rsid w:val="00300162"/>
    <w:rsid w:val="00301807"/>
    <w:rsid w:val="00303D16"/>
    <w:rsid w:val="00307A43"/>
    <w:rsid w:val="003336C1"/>
    <w:rsid w:val="00342A3D"/>
    <w:rsid w:val="003471B7"/>
    <w:rsid w:val="0034776D"/>
    <w:rsid w:val="0035025B"/>
    <w:rsid w:val="00363B91"/>
    <w:rsid w:val="003727D6"/>
    <w:rsid w:val="0037288C"/>
    <w:rsid w:val="00377456"/>
    <w:rsid w:val="003827E8"/>
    <w:rsid w:val="00386337"/>
    <w:rsid w:val="00386A1B"/>
    <w:rsid w:val="003A027B"/>
    <w:rsid w:val="003B31F7"/>
    <w:rsid w:val="003C3F45"/>
    <w:rsid w:val="003C51B3"/>
    <w:rsid w:val="003C5E01"/>
    <w:rsid w:val="003C5FE4"/>
    <w:rsid w:val="003C6934"/>
    <w:rsid w:val="003D04BD"/>
    <w:rsid w:val="003D5A3B"/>
    <w:rsid w:val="003E368F"/>
    <w:rsid w:val="00402110"/>
    <w:rsid w:val="0040534F"/>
    <w:rsid w:val="00410F91"/>
    <w:rsid w:val="00413EAA"/>
    <w:rsid w:val="00414875"/>
    <w:rsid w:val="00422171"/>
    <w:rsid w:val="00423116"/>
    <w:rsid w:val="00426F87"/>
    <w:rsid w:val="004302AE"/>
    <w:rsid w:val="00430637"/>
    <w:rsid w:val="00445098"/>
    <w:rsid w:val="0045737E"/>
    <w:rsid w:val="00457925"/>
    <w:rsid w:val="00462647"/>
    <w:rsid w:val="004703D3"/>
    <w:rsid w:val="00473A7B"/>
    <w:rsid w:val="004825EF"/>
    <w:rsid w:val="00482FF7"/>
    <w:rsid w:val="00495E20"/>
    <w:rsid w:val="0049619B"/>
    <w:rsid w:val="004A414A"/>
    <w:rsid w:val="004A4F29"/>
    <w:rsid w:val="004A71AA"/>
    <w:rsid w:val="004B2AFA"/>
    <w:rsid w:val="004B6B23"/>
    <w:rsid w:val="004C5CD4"/>
    <w:rsid w:val="004C708D"/>
    <w:rsid w:val="004D0F20"/>
    <w:rsid w:val="004E129F"/>
    <w:rsid w:val="004E796F"/>
    <w:rsid w:val="004F0BA8"/>
    <w:rsid w:val="004F488A"/>
    <w:rsid w:val="004F5CB0"/>
    <w:rsid w:val="00501FE1"/>
    <w:rsid w:val="00511FC6"/>
    <w:rsid w:val="00521282"/>
    <w:rsid w:val="005233AB"/>
    <w:rsid w:val="005333D7"/>
    <w:rsid w:val="005363C8"/>
    <w:rsid w:val="00544C48"/>
    <w:rsid w:val="00545239"/>
    <w:rsid w:val="005814E1"/>
    <w:rsid w:val="00587131"/>
    <w:rsid w:val="00587DC1"/>
    <w:rsid w:val="00597968"/>
    <w:rsid w:val="005A00EB"/>
    <w:rsid w:val="005A47FF"/>
    <w:rsid w:val="005A6AFF"/>
    <w:rsid w:val="005B3FA7"/>
    <w:rsid w:val="005B4529"/>
    <w:rsid w:val="005B7291"/>
    <w:rsid w:val="005D15E4"/>
    <w:rsid w:val="005D1D26"/>
    <w:rsid w:val="005D3DD6"/>
    <w:rsid w:val="005E4715"/>
    <w:rsid w:val="005F4B5F"/>
    <w:rsid w:val="005F772B"/>
    <w:rsid w:val="005F7B6B"/>
    <w:rsid w:val="0060235F"/>
    <w:rsid w:val="00605BE0"/>
    <w:rsid w:val="0061204F"/>
    <w:rsid w:val="006125FF"/>
    <w:rsid w:val="00613844"/>
    <w:rsid w:val="00613FD8"/>
    <w:rsid w:val="00615C92"/>
    <w:rsid w:val="00620A30"/>
    <w:rsid w:val="00620E7E"/>
    <w:rsid w:val="0062141E"/>
    <w:rsid w:val="00621A9E"/>
    <w:rsid w:val="006241D5"/>
    <w:rsid w:val="00624E7C"/>
    <w:rsid w:val="00626496"/>
    <w:rsid w:val="00627D90"/>
    <w:rsid w:val="00636A4C"/>
    <w:rsid w:val="00647E5C"/>
    <w:rsid w:val="00651C6A"/>
    <w:rsid w:val="00661EB9"/>
    <w:rsid w:val="0066446D"/>
    <w:rsid w:val="006663F2"/>
    <w:rsid w:val="0067038F"/>
    <w:rsid w:val="00670756"/>
    <w:rsid w:val="00673858"/>
    <w:rsid w:val="0067710C"/>
    <w:rsid w:val="00687F9B"/>
    <w:rsid w:val="00690FD7"/>
    <w:rsid w:val="0069631A"/>
    <w:rsid w:val="006A065B"/>
    <w:rsid w:val="006A6C31"/>
    <w:rsid w:val="006A6C54"/>
    <w:rsid w:val="006B27B6"/>
    <w:rsid w:val="006B3AE0"/>
    <w:rsid w:val="006B585D"/>
    <w:rsid w:val="006B699C"/>
    <w:rsid w:val="006B6E2C"/>
    <w:rsid w:val="006C2970"/>
    <w:rsid w:val="006C5150"/>
    <w:rsid w:val="006D188A"/>
    <w:rsid w:val="006D3768"/>
    <w:rsid w:val="006E060D"/>
    <w:rsid w:val="006E1988"/>
    <w:rsid w:val="006E1C64"/>
    <w:rsid w:val="006E45C8"/>
    <w:rsid w:val="006E69E2"/>
    <w:rsid w:val="006F326F"/>
    <w:rsid w:val="00711435"/>
    <w:rsid w:val="0071651B"/>
    <w:rsid w:val="00720388"/>
    <w:rsid w:val="00727D76"/>
    <w:rsid w:val="007306F6"/>
    <w:rsid w:val="00731924"/>
    <w:rsid w:val="00732DF8"/>
    <w:rsid w:val="00734270"/>
    <w:rsid w:val="00742345"/>
    <w:rsid w:val="00750127"/>
    <w:rsid w:val="007606B1"/>
    <w:rsid w:val="00765CBC"/>
    <w:rsid w:val="00776207"/>
    <w:rsid w:val="00776318"/>
    <w:rsid w:val="00783ABD"/>
    <w:rsid w:val="00790064"/>
    <w:rsid w:val="00793997"/>
    <w:rsid w:val="0079501F"/>
    <w:rsid w:val="007A2D15"/>
    <w:rsid w:val="007A5621"/>
    <w:rsid w:val="007B2A68"/>
    <w:rsid w:val="007B309B"/>
    <w:rsid w:val="007B3207"/>
    <w:rsid w:val="007B5A92"/>
    <w:rsid w:val="007B5F47"/>
    <w:rsid w:val="007B7346"/>
    <w:rsid w:val="007C1EDD"/>
    <w:rsid w:val="007D4BF2"/>
    <w:rsid w:val="007E7644"/>
    <w:rsid w:val="007F1DBE"/>
    <w:rsid w:val="007F4A8A"/>
    <w:rsid w:val="007F717A"/>
    <w:rsid w:val="00803F60"/>
    <w:rsid w:val="00804C61"/>
    <w:rsid w:val="00806E67"/>
    <w:rsid w:val="008106EA"/>
    <w:rsid w:val="00813CC6"/>
    <w:rsid w:val="008153FE"/>
    <w:rsid w:val="00822B8C"/>
    <w:rsid w:val="00824D8C"/>
    <w:rsid w:val="00833AEE"/>
    <w:rsid w:val="00835CCC"/>
    <w:rsid w:val="00837888"/>
    <w:rsid w:val="00840B4B"/>
    <w:rsid w:val="00854A38"/>
    <w:rsid w:val="0085789D"/>
    <w:rsid w:val="00857D1C"/>
    <w:rsid w:val="00860291"/>
    <w:rsid w:val="00864CC6"/>
    <w:rsid w:val="00873FED"/>
    <w:rsid w:val="00883B6E"/>
    <w:rsid w:val="008979B0"/>
    <w:rsid w:val="008A55F4"/>
    <w:rsid w:val="008B6B2C"/>
    <w:rsid w:val="008C3741"/>
    <w:rsid w:val="008F0EAF"/>
    <w:rsid w:val="009354B9"/>
    <w:rsid w:val="009422E7"/>
    <w:rsid w:val="00950F42"/>
    <w:rsid w:val="00962A08"/>
    <w:rsid w:val="0097243E"/>
    <w:rsid w:val="0098417E"/>
    <w:rsid w:val="00984D63"/>
    <w:rsid w:val="00990BF2"/>
    <w:rsid w:val="009913CE"/>
    <w:rsid w:val="009A5C59"/>
    <w:rsid w:val="009B171E"/>
    <w:rsid w:val="009B22C1"/>
    <w:rsid w:val="009C036F"/>
    <w:rsid w:val="009D2C98"/>
    <w:rsid w:val="009D7B72"/>
    <w:rsid w:val="009E6548"/>
    <w:rsid w:val="009F20E0"/>
    <w:rsid w:val="009F22EA"/>
    <w:rsid w:val="009F2A6E"/>
    <w:rsid w:val="009F2BD5"/>
    <w:rsid w:val="00A00497"/>
    <w:rsid w:val="00A036B1"/>
    <w:rsid w:val="00A040E0"/>
    <w:rsid w:val="00A1201A"/>
    <w:rsid w:val="00A141EC"/>
    <w:rsid w:val="00A144F2"/>
    <w:rsid w:val="00A20BB2"/>
    <w:rsid w:val="00A3551C"/>
    <w:rsid w:val="00A41C0F"/>
    <w:rsid w:val="00A46AFF"/>
    <w:rsid w:val="00A47653"/>
    <w:rsid w:val="00A47B75"/>
    <w:rsid w:val="00A502B7"/>
    <w:rsid w:val="00A61DC7"/>
    <w:rsid w:val="00A62F59"/>
    <w:rsid w:val="00A84DB9"/>
    <w:rsid w:val="00AA0D59"/>
    <w:rsid w:val="00AA49A3"/>
    <w:rsid w:val="00AA6EFB"/>
    <w:rsid w:val="00AA7538"/>
    <w:rsid w:val="00AB41F3"/>
    <w:rsid w:val="00AB42A4"/>
    <w:rsid w:val="00AB45F1"/>
    <w:rsid w:val="00AB7008"/>
    <w:rsid w:val="00AC496F"/>
    <w:rsid w:val="00AC4DFA"/>
    <w:rsid w:val="00AD151E"/>
    <w:rsid w:val="00AD2F27"/>
    <w:rsid w:val="00AD5FD6"/>
    <w:rsid w:val="00AF437D"/>
    <w:rsid w:val="00B038C9"/>
    <w:rsid w:val="00B04FC4"/>
    <w:rsid w:val="00B109B9"/>
    <w:rsid w:val="00B17837"/>
    <w:rsid w:val="00B21071"/>
    <w:rsid w:val="00B44A17"/>
    <w:rsid w:val="00B50843"/>
    <w:rsid w:val="00B57A00"/>
    <w:rsid w:val="00B64566"/>
    <w:rsid w:val="00B72F33"/>
    <w:rsid w:val="00B75A7B"/>
    <w:rsid w:val="00B80623"/>
    <w:rsid w:val="00B857F8"/>
    <w:rsid w:val="00B93968"/>
    <w:rsid w:val="00BA4FFC"/>
    <w:rsid w:val="00BC1242"/>
    <w:rsid w:val="00BC1825"/>
    <w:rsid w:val="00BC31E7"/>
    <w:rsid w:val="00BC50B7"/>
    <w:rsid w:val="00BD2F6C"/>
    <w:rsid w:val="00BD6625"/>
    <w:rsid w:val="00BD724F"/>
    <w:rsid w:val="00BE1B8E"/>
    <w:rsid w:val="00BE324B"/>
    <w:rsid w:val="00BF0FC0"/>
    <w:rsid w:val="00BF13B0"/>
    <w:rsid w:val="00BF29B2"/>
    <w:rsid w:val="00BF5497"/>
    <w:rsid w:val="00C01AA7"/>
    <w:rsid w:val="00C059D0"/>
    <w:rsid w:val="00C104D5"/>
    <w:rsid w:val="00C259C3"/>
    <w:rsid w:val="00C25CF4"/>
    <w:rsid w:val="00C30D5F"/>
    <w:rsid w:val="00C31AA5"/>
    <w:rsid w:val="00C51082"/>
    <w:rsid w:val="00C51757"/>
    <w:rsid w:val="00C62DA0"/>
    <w:rsid w:val="00C6534D"/>
    <w:rsid w:val="00C65772"/>
    <w:rsid w:val="00C75B7E"/>
    <w:rsid w:val="00C90BEB"/>
    <w:rsid w:val="00C968CE"/>
    <w:rsid w:val="00CA2B4B"/>
    <w:rsid w:val="00CB4F67"/>
    <w:rsid w:val="00CD2217"/>
    <w:rsid w:val="00CD76A7"/>
    <w:rsid w:val="00CE4921"/>
    <w:rsid w:val="00CE6FA6"/>
    <w:rsid w:val="00CE7BCF"/>
    <w:rsid w:val="00D00D96"/>
    <w:rsid w:val="00D00DDC"/>
    <w:rsid w:val="00D04A83"/>
    <w:rsid w:val="00D06FD2"/>
    <w:rsid w:val="00D07870"/>
    <w:rsid w:val="00D11EF6"/>
    <w:rsid w:val="00D12E6D"/>
    <w:rsid w:val="00D221FB"/>
    <w:rsid w:val="00D303DE"/>
    <w:rsid w:val="00D4439A"/>
    <w:rsid w:val="00D53AE7"/>
    <w:rsid w:val="00D6140B"/>
    <w:rsid w:val="00D74426"/>
    <w:rsid w:val="00D87E6B"/>
    <w:rsid w:val="00D97175"/>
    <w:rsid w:val="00DA2766"/>
    <w:rsid w:val="00DA75A1"/>
    <w:rsid w:val="00DB26B3"/>
    <w:rsid w:val="00DB45C9"/>
    <w:rsid w:val="00DB58CD"/>
    <w:rsid w:val="00DB76E3"/>
    <w:rsid w:val="00DC00DD"/>
    <w:rsid w:val="00DC2F3C"/>
    <w:rsid w:val="00DC4192"/>
    <w:rsid w:val="00DC431D"/>
    <w:rsid w:val="00DD3BC7"/>
    <w:rsid w:val="00DD5306"/>
    <w:rsid w:val="00DF0975"/>
    <w:rsid w:val="00DF6D55"/>
    <w:rsid w:val="00E037D2"/>
    <w:rsid w:val="00E03C19"/>
    <w:rsid w:val="00E05FF7"/>
    <w:rsid w:val="00E10CC9"/>
    <w:rsid w:val="00E11994"/>
    <w:rsid w:val="00E130FE"/>
    <w:rsid w:val="00E1351C"/>
    <w:rsid w:val="00E17773"/>
    <w:rsid w:val="00E20219"/>
    <w:rsid w:val="00E2274B"/>
    <w:rsid w:val="00E22B50"/>
    <w:rsid w:val="00E24A95"/>
    <w:rsid w:val="00E4473D"/>
    <w:rsid w:val="00E50730"/>
    <w:rsid w:val="00E52064"/>
    <w:rsid w:val="00E57CF2"/>
    <w:rsid w:val="00E63699"/>
    <w:rsid w:val="00E6394B"/>
    <w:rsid w:val="00E743B8"/>
    <w:rsid w:val="00E749AF"/>
    <w:rsid w:val="00E7562C"/>
    <w:rsid w:val="00E831CE"/>
    <w:rsid w:val="00E845FB"/>
    <w:rsid w:val="00E86293"/>
    <w:rsid w:val="00E93627"/>
    <w:rsid w:val="00EA76D9"/>
    <w:rsid w:val="00ED12E2"/>
    <w:rsid w:val="00EE7F23"/>
    <w:rsid w:val="00EF090F"/>
    <w:rsid w:val="00EF4174"/>
    <w:rsid w:val="00F02434"/>
    <w:rsid w:val="00F06180"/>
    <w:rsid w:val="00F1709A"/>
    <w:rsid w:val="00F215C7"/>
    <w:rsid w:val="00F2394C"/>
    <w:rsid w:val="00F2648F"/>
    <w:rsid w:val="00F34B1F"/>
    <w:rsid w:val="00F422FF"/>
    <w:rsid w:val="00F47857"/>
    <w:rsid w:val="00F579A9"/>
    <w:rsid w:val="00F6525E"/>
    <w:rsid w:val="00F67645"/>
    <w:rsid w:val="00F7109A"/>
    <w:rsid w:val="00F85966"/>
    <w:rsid w:val="00F97634"/>
    <w:rsid w:val="00FA3617"/>
    <w:rsid w:val="00FA4498"/>
    <w:rsid w:val="00FA4685"/>
    <w:rsid w:val="00FC3FFF"/>
    <w:rsid w:val="00FC5E30"/>
    <w:rsid w:val="00FC6385"/>
    <w:rsid w:val="00FC6DCD"/>
    <w:rsid w:val="00FD27B1"/>
    <w:rsid w:val="00FD29B1"/>
    <w:rsid w:val="00FE3975"/>
    <w:rsid w:val="00FE3B6D"/>
    <w:rsid w:val="00FE70F9"/>
    <w:rsid w:val="00FF28A4"/>
    <w:rsid w:val="00FF3962"/>
    <w:rsid w:val="00FF3D38"/>
    <w:rsid w:val="00FF68BA"/>
    <w:rsid w:val="0171B1A1"/>
    <w:rsid w:val="3FC032E1"/>
    <w:rsid w:val="51141A35"/>
    <w:rsid w:val="524484F4"/>
    <w:rsid w:val="75AEE2A3"/>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48D25E"/>
  <w15:docId w15:val="{ECAB8AAB-F3D4-4842-9F77-80E7EB87D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31924"/>
  </w:style>
  <w:style w:type="paragraph" w:styleId="Kop1">
    <w:name w:val="heading 1"/>
    <w:basedOn w:val="Standaard"/>
    <w:next w:val="Standaard"/>
    <w:link w:val="Kop1Char"/>
    <w:uiPriority w:val="9"/>
    <w:qFormat/>
    <w:rsid w:val="00731924"/>
    <w:pPr>
      <w:keepNext/>
      <w:keepLines/>
      <w:numPr>
        <w:numId w:val="24"/>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Kop2">
    <w:name w:val="heading 2"/>
    <w:basedOn w:val="Standaard"/>
    <w:next w:val="Standaard"/>
    <w:link w:val="Kop2Char"/>
    <w:uiPriority w:val="9"/>
    <w:unhideWhenUsed/>
    <w:qFormat/>
    <w:rsid w:val="00731924"/>
    <w:pPr>
      <w:keepNext/>
      <w:keepLines/>
      <w:numPr>
        <w:ilvl w:val="1"/>
        <w:numId w:val="24"/>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Kop3">
    <w:name w:val="heading 3"/>
    <w:basedOn w:val="Standaard"/>
    <w:next w:val="Standaard"/>
    <w:link w:val="Kop3Char"/>
    <w:uiPriority w:val="9"/>
    <w:unhideWhenUsed/>
    <w:qFormat/>
    <w:rsid w:val="00731924"/>
    <w:pPr>
      <w:keepNext/>
      <w:keepLines/>
      <w:numPr>
        <w:ilvl w:val="2"/>
        <w:numId w:val="24"/>
      </w:numPr>
      <w:spacing w:before="200" w:after="0"/>
      <w:outlineLvl w:val="2"/>
    </w:pPr>
    <w:rPr>
      <w:rFonts w:asciiTheme="majorHAnsi" w:eastAsiaTheme="majorEastAsia" w:hAnsiTheme="majorHAnsi" w:cstheme="majorBidi"/>
      <w:b/>
      <w:bCs/>
      <w:color w:val="000000" w:themeColor="text1"/>
    </w:rPr>
  </w:style>
  <w:style w:type="paragraph" w:styleId="Kop4">
    <w:name w:val="heading 4"/>
    <w:basedOn w:val="Standaard"/>
    <w:next w:val="Standaard"/>
    <w:link w:val="Kop4Char"/>
    <w:uiPriority w:val="9"/>
    <w:unhideWhenUsed/>
    <w:qFormat/>
    <w:rsid w:val="00731924"/>
    <w:pPr>
      <w:keepNext/>
      <w:keepLines/>
      <w:numPr>
        <w:ilvl w:val="3"/>
        <w:numId w:val="24"/>
      </w:numPr>
      <w:spacing w:before="200" w:after="0"/>
      <w:outlineLvl w:val="3"/>
    </w:pPr>
    <w:rPr>
      <w:rFonts w:asciiTheme="majorHAnsi" w:eastAsiaTheme="majorEastAsia" w:hAnsiTheme="majorHAnsi" w:cstheme="majorBidi"/>
      <w:b/>
      <w:bCs/>
      <w:i/>
      <w:iCs/>
      <w:color w:val="000000" w:themeColor="text1"/>
    </w:rPr>
  </w:style>
  <w:style w:type="paragraph" w:styleId="Kop5">
    <w:name w:val="heading 5"/>
    <w:basedOn w:val="Standaard"/>
    <w:next w:val="Standaard"/>
    <w:link w:val="Kop5Char"/>
    <w:uiPriority w:val="9"/>
    <w:unhideWhenUsed/>
    <w:qFormat/>
    <w:rsid w:val="00731924"/>
    <w:pPr>
      <w:keepNext/>
      <w:keepLines/>
      <w:numPr>
        <w:ilvl w:val="4"/>
        <w:numId w:val="24"/>
      </w:numPr>
      <w:spacing w:before="200" w:after="0"/>
      <w:outlineLvl w:val="4"/>
    </w:pPr>
    <w:rPr>
      <w:rFonts w:asciiTheme="majorHAnsi" w:eastAsiaTheme="majorEastAsia" w:hAnsiTheme="majorHAnsi" w:cstheme="majorBidi"/>
      <w:color w:val="17365D" w:themeColor="text2" w:themeShade="BF"/>
    </w:rPr>
  </w:style>
  <w:style w:type="paragraph" w:styleId="Kop6">
    <w:name w:val="heading 6"/>
    <w:basedOn w:val="Standaard"/>
    <w:next w:val="Standaard"/>
    <w:link w:val="Kop6Char"/>
    <w:uiPriority w:val="9"/>
    <w:unhideWhenUsed/>
    <w:qFormat/>
    <w:rsid w:val="00731924"/>
    <w:pPr>
      <w:keepNext/>
      <w:keepLines/>
      <w:numPr>
        <w:ilvl w:val="5"/>
        <w:numId w:val="24"/>
      </w:numPr>
      <w:spacing w:before="200" w:after="0"/>
      <w:outlineLvl w:val="5"/>
    </w:pPr>
    <w:rPr>
      <w:rFonts w:asciiTheme="majorHAnsi" w:eastAsiaTheme="majorEastAsia" w:hAnsiTheme="majorHAnsi" w:cstheme="majorBidi"/>
      <w:i/>
      <w:iCs/>
      <w:color w:val="17365D" w:themeColor="text2" w:themeShade="BF"/>
    </w:rPr>
  </w:style>
  <w:style w:type="paragraph" w:styleId="Kop7">
    <w:name w:val="heading 7"/>
    <w:basedOn w:val="Standaard"/>
    <w:next w:val="Standaard"/>
    <w:link w:val="Kop7Char"/>
    <w:uiPriority w:val="9"/>
    <w:unhideWhenUsed/>
    <w:qFormat/>
    <w:rsid w:val="00731924"/>
    <w:pPr>
      <w:keepNext/>
      <w:keepLines/>
      <w:numPr>
        <w:ilvl w:val="6"/>
        <w:numId w:val="24"/>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unhideWhenUsed/>
    <w:qFormat/>
    <w:rsid w:val="00731924"/>
    <w:pPr>
      <w:keepNext/>
      <w:keepLines/>
      <w:numPr>
        <w:ilvl w:val="7"/>
        <w:numId w:val="24"/>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unhideWhenUsed/>
    <w:qFormat/>
    <w:rsid w:val="00731924"/>
    <w:pPr>
      <w:keepNext/>
      <w:keepLines/>
      <w:numPr>
        <w:ilvl w:val="8"/>
        <w:numId w:val="2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uiPriority w:val="39"/>
    <w:pPr>
      <w:tabs>
        <w:tab w:val="right" w:pos="8505"/>
      </w:tabs>
      <w:spacing w:before="240"/>
      <w:ind w:left="454" w:hanging="454"/>
    </w:pPr>
    <w:rPr>
      <w:caps/>
      <w:noProof/>
    </w:rPr>
  </w:style>
  <w:style w:type="paragraph" w:styleId="Inhopg2">
    <w:name w:val="toc 2"/>
    <w:basedOn w:val="Standaard"/>
    <w:next w:val="Standaard"/>
    <w:autoRedefine/>
    <w:uiPriority w:val="39"/>
    <w:pPr>
      <w:tabs>
        <w:tab w:val="right" w:pos="8505"/>
      </w:tabs>
      <w:ind w:firstLine="454"/>
    </w:pPr>
    <w:rPr>
      <w:noProof/>
    </w:rPr>
  </w:style>
  <w:style w:type="paragraph" w:styleId="Voettekst">
    <w:name w:val="footer"/>
    <w:basedOn w:val="Standaard"/>
    <w:link w:val="VoettekstChar"/>
    <w:uiPriority w:val="99"/>
    <w:pPr>
      <w:pBdr>
        <w:top w:val="single" w:sz="4" w:space="1" w:color="auto"/>
      </w:pBdr>
      <w:tabs>
        <w:tab w:val="center" w:pos="4253"/>
        <w:tab w:val="right" w:pos="8505"/>
      </w:tabs>
    </w:pPr>
    <w:rPr>
      <w:i/>
      <w:sz w:val="16"/>
    </w:rPr>
  </w:style>
  <w:style w:type="paragraph" w:customStyle="1" w:styleId="Kopbijlage">
    <w:name w:val="Kop bijlage"/>
    <w:basedOn w:val="Kop1"/>
    <w:next w:val="Standaard"/>
    <w:pPr>
      <w:tabs>
        <w:tab w:val="right" w:pos="8505"/>
      </w:tabs>
    </w:pPr>
  </w:style>
  <w:style w:type="paragraph" w:styleId="Koptekst">
    <w:name w:val="header"/>
    <w:basedOn w:val="Standaard"/>
    <w:link w:val="KoptekstChar"/>
    <w:uiPriority w:val="99"/>
    <w:pPr>
      <w:tabs>
        <w:tab w:val="center" w:pos="4253"/>
        <w:tab w:val="right" w:pos="8505"/>
      </w:tabs>
    </w:pPr>
    <w:rPr>
      <w:i/>
      <w:sz w:val="16"/>
    </w:rPr>
  </w:style>
  <w:style w:type="paragraph" w:styleId="Lijstopsomteken">
    <w:name w:val="List Bullet"/>
    <w:basedOn w:val="Standaard"/>
    <w:link w:val="LijstopsomtekenChar"/>
    <w:uiPriority w:val="99"/>
    <w:pPr>
      <w:numPr>
        <w:numId w:val="1"/>
      </w:numPr>
      <w:tabs>
        <w:tab w:val="clear" w:pos="360"/>
      </w:tabs>
    </w:pPr>
  </w:style>
  <w:style w:type="paragraph" w:styleId="Lijstnummering">
    <w:name w:val="List Number"/>
    <w:basedOn w:val="Standaard"/>
    <w:uiPriority w:val="99"/>
    <w:pPr>
      <w:numPr>
        <w:numId w:val="2"/>
      </w:numPr>
      <w:tabs>
        <w:tab w:val="clear" w:pos="720"/>
      </w:tabs>
    </w:pPr>
  </w:style>
  <w:style w:type="paragraph" w:styleId="Lijstnummering2">
    <w:name w:val="List Number 2"/>
    <w:basedOn w:val="Standaard"/>
    <w:uiPriority w:val="99"/>
    <w:pPr>
      <w:numPr>
        <w:numId w:val="3"/>
      </w:numPr>
      <w:tabs>
        <w:tab w:val="clear" w:pos="720"/>
      </w:tabs>
    </w:pPr>
  </w:style>
  <w:style w:type="paragraph" w:styleId="Lijstnummering3">
    <w:name w:val="List Number 3"/>
    <w:basedOn w:val="Standaard"/>
    <w:uiPriority w:val="99"/>
    <w:pPr>
      <w:numPr>
        <w:numId w:val="4"/>
      </w:numPr>
      <w:tabs>
        <w:tab w:val="clear" w:pos="720"/>
      </w:tabs>
    </w:pPr>
    <w:rPr>
      <w:b/>
    </w:rPr>
  </w:style>
  <w:style w:type="paragraph" w:styleId="Lijstvoortzetting">
    <w:name w:val="List Continue"/>
    <w:basedOn w:val="Lijstnummering3"/>
    <w:next w:val="Standaard"/>
    <w:semiHidden/>
    <w:pPr>
      <w:numPr>
        <w:numId w:val="0"/>
      </w:numPr>
      <w:ind w:left="357"/>
    </w:pPr>
    <w:rPr>
      <w:b w:val="0"/>
    </w:rPr>
  </w:style>
  <w:style w:type="character" w:styleId="Paginanummer">
    <w:name w:val="page number"/>
    <w:uiPriority w:val="99"/>
    <w:rPr>
      <w:rFonts w:ascii="Verdana" w:hAnsi="Verdana"/>
      <w:i/>
      <w:sz w:val="16"/>
    </w:rPr>
  </w:style>
  <w:style w:type="paragraph" w:customStyle="1" w:styleId="Tabelkop1">
    <w:name w:val="Tabelkop 1"/>
    <w:basedOn w:val="Standaard"/>
    <w:next w:val="Standaard"/>
    <w:pPr>
      <w:spacing w:before="40"/>
    </w:pPr>
    <w:rPr>
      <w:b/>
      <w:caps/>
      <w:spacing w:val="40"/>
      <w:sz w:val="16"/>
    </w:rPr>
  </w:style>
  <w:style w:type="paragraph" w:customStyle="1" w:styleId="Tabelkop2">
    <w:name w:val="Tabelkop 2"/>
    <w:basedOn w:val="Standaard"/>
    <w:pPr>
      <w:spacing w:before="40"/>
    </w:pPr>
    <w:rPr>
      <w:b/>
      <w:caps/>
      <w:spacing w:val="20"/>
      <w:sz w:val="13"/>
    </w:rPr>
  </w:style>
  <w:style w:type="paragraph" w:customStyle="1" w:styleId="Titel1">
    <w:name w:val="Titel 1"/>
    <w:basedOn w:val="Kop1"/>
    <w:next w:val="Standaard"/>
    <w:link w:val="Titel1Char"/>
  </w:style>
  <w:style w:type="paragraph" w:customStyle="1" w:styleId="Titel2">
    <w:name w:val="Titel 2"/>
    <w:basedOn w:val="Kop2"/>
    <w:next w:val="Standaard"/>
    <w:link w:val="Titel2Char"/>
  </w:style>
  <w:style w:type="paragraph" w:customStyle="1" w:styleId="Titel3">
    <w:name w:val="Titel 3"/>
    <w:basedOn w:val="Kop3"/>
    <w:next w:val="Standaard"/>
    <w:link w:val="Titel3Char"/>
  </w:style>
  <w:style w:type="character" w:styleId="Voetnootmarkering">
    <w:name w:val="footnote reference"/>
    <w:uiPriority w:val="99"/>
    <w:semiHidden/>
    <w:rPr>
      <w:rFonts w:ascii="Verdana" w:hAnsi="Verdana"/>
      <w:vertAlign w:val="superscript"/>
    </w:rPr>
  </w:style>
  <w:style w:type="paragraph" w:styleId="Voetnoottekst">
    <w:name w:val="footnote text"/>
    <w:basedOn w:val="Standaard"/>
    <w:link w:val="VoetnoottekstChar"/>
    <w:uiPriority w:val="99"/>
    <w:semiHidden/>
    <w:pPr>
      <w:tabs>
        <w:tab w:val="left" w:pos="142"/>
      </w:tabs>
      <w:ind w:left="142" w:hanging="142"/>
    </w:pPr>
    <w:rPr>
      <w:sz w:val="16"/>
    </w:rPr>
  </w:style>
  <w:style w:type="paragraph" w:styleId="Lijstnummering4">
    <w:name w:val="List Number 4"/>
    <w:basedOn w:val="Lijstnummering3"/>
    <w:next w:val="Lijstvoortzetting"/>
    <w:uiPriority w:val="99"/>
    <w:pPr>
      <w:numPr>
        <w:numId w:val="5"/>
      </w:numPr>
      <w:tabs>
        <w:tab w:val="clear" w:pos="720"/>
      </w:tabs>
    </w:pPr>
  </w:style>
  <w:style w:type="paragraph" w:customStyle="1" w:styleId="onderschriftlogo">
    <w:name w:val="onderschrift logo"/>
    <w:basedOn w:val="Standaard"/>
    <w:rsid w:val="00511FC6"/>
    <w:pPr>
      <w:spacing w:line="280" w:lineRule="exact"/>
    </w:pPr>
    <w:rPr>
      <w:rFonts w:ascii="Georgia" w:eastAsia="MS Mincho" w:hAnsi="Georgia"/>
      <w:i/>
      <w:iCs/>
      <w:color w:val="666666"/>
      <w:sz w:val="23"/>
      <w:szCs w:val="23"/>
    </w:rPr>
  </w:style>
  <w:style w:type="character" w:styleId="Hyperlink">
    <w:name w:val="Hyperlink"/>
    <w:uiPriority w:val="99"/>
    <w:rsid w:val="0035025B"/>
    <w:rPr>
      <w:color w:val="0000FF"/>
      <w:u w:val="single"/>
    </w:rPr>
  </w:style>
  <w:style w:type="paragraph" w:styleId="Inhopg3">
    <w:name w:val="toc 3"/>
    <w:basedOn w:val="Standaard"/>
    <w:next w:val="Standaard"/>
    <w:autoRedefine/>
    <w:uiPriority w:val="39"/>
    <w:rsid w:val="007D4BF2"/>
    <w:pPr>
      <w:tabs>
        <w:tab w:val="left" w:pos="1843"/>
        <w:tab w:val="right" w:pos="8494"/>
      </w:tabs>
      <w:ind w:left="1134"/>
    </w:pPr>
    <w:rPr>
      <w:rFonts w:ascii="Calibri" w:hAnsi="Calibri"/>
      <w:i/>
      <w:iCs/>
    </w:rPr>
  </w:style>
  <w:style w:type="paragraph" w:customStyle="1" w:styleId="Kop41">
    <w:name w:val="Kop 41"/>
    <w:basedOn w:val="Standaard"/>
    <w:uiPriority w:val="9"/>
    <w:rsid w:val="0035025B"/>
    <w:rPr>
      <w:rFonts w:cs="Times New Roman"/>
      <w:i/>
      <w:lang w:eastAsia="en-US"/>
    </w:rPr>
  </w:style>
  <w:style w:type="paragraph" w:styleId="Lijstalinea">
    <w:name w:val="List Paragraph"/>
    <w:basedOn w:val="Standaard"/>
    <w:uiPriority w:val="34"/>
    <w:qFormat/>
    <w:rsid w:val="0035025B"/>
    <w:pPr>
      <w:ind w:left="720"/>
      <w:contextualSpacing/>
    </w:pPr>
  </w:style>
  <w:style w:type="character" w:customStyle="1" w:styleId="Kop4Char">
    <w:name w:val="Kop 4 Char"/>
    <w:basedOn w:val="Standaardalinea-lettertype"/>
    <w:link w:val="Kop4"/>
    <w:uiPriority w:val="9"/>
    <w:rsid w:val="00731924"/>
    <w:rPr>
      <w:rFonts w:asciiTheme="majorHAnsi" w:eastAsiaTheme="majorEastAsia" w:hAnsiTheme="majorHAnsi" w:cstheme="majorBidi"/>
      <w:b/>
      <w:bCs/>
      <w:i/>
      <w:iCs/>
      <w:color w:val="000000" w:themeColor="text1"/>
    </w:rPr>
  </w:style>
  <w:style w:type="character" w:styleId="Verwijzingopmerking">
    <w:name w:val="annotation reference"/>
    <w:uiPriority w:val="99"/>
    <w:unhideWhenUsed/>
    <w:rsid w:val="0035025B"/>
    <w:rPr>
      <w:sz w:val="16"/>
      <w:szCs w:val="16"/>
    </w:rPr>
  </w:style>
  <w:style w:type="paragraph" w:styleId="Tekstopmerking">
    <w:name w:val="annotation text"/>
    <w:basedOn w:val="Standaard"/>
    <w:link w:val="TekstopmerkingChar"/>
    <w:uiPriority w:val="99"/>
    <w:unhideWhenUsed/>
    <w:rsid w:val="0035025B"/>
    <w:rPr>
      <w:rFonts w:cs="Times New Roman"/>
      <w:lang w:eastAsia="en-US"/>
    </w:rPr>
  </w:style>
  <w:style w:type="character" w:customStyle="1" w:styleId="TekstopmerkingChar">
    <w:name w:val="Tekst opmerking Char"/>
    <w:basedOn w:val="Standaardalinea-lettertype"/>
    <w:link w:val="Tekstopmerking"/>
    <w:uiPriority w:val="99"/>
    <w:rsid w:val="0035025B"/>
    <w:rPr>
      <w:rFonts w:ascii="Verdana" w:hAnsi="Verdana"/>
      <w:sz w:val="18"/>
      <w:lang w:eastAsia="en-US"/>
    </w:rPr>
  </w:style>
  <w:style w:type="paragraph" w:styleId="Ballontekst">
    <w:name w:val="Balloon Text"/>
    <w:basedOn w:val="Standaard"/>
    <w:link w:val="BallontekstChar"/>
    <w:uiPriority w:val="99"/>
    <w:semiHidden/>
    <w:unhideWhenUsed/>
    <w:rsid w:val="0035025B"/>
    <w:rPr>
      <w:rFonts w:ascii="Tahoma" w:hAnsi="Tahoma" w:cs="Tahoma"/>
      <w:sz w:val="16"/>
      <w:szCs w:val="16"/>
    </w:rPr>
  </w:style>
  <w:style w:type="character" w:customStyle="1" w:styleId="BallontekstChar">
    <w:name w:val="Ballontekst Char"/>
    <w:basedOn w:val="Standaardalinea-lettertype"/>
    <w:link w:val="Ballontekst"/>
    <w:uiPriority w:val="99"/>
    <w:semiHidden/>
    <w:rsid w:val="0035025B"/>
    <w:rPr>
      <w:rFonts w:ascii="Tahoma" w:hAnsi="Tahoma" w:cs="Tahoma"/>
      <w:sz w:val="16"/>
      <w:szCs w:val="16"/>
    </w:rPr>
  </w:style>
  <w:style w:type="paragraph" w:styleId="Onderwerpvanopmerking">
    <w:name w:val="annotation subject"/>
    <w:basedOn w:val="Tekstopmerking"/>
    <w:next w:val="Tekstopmerking"/>
    <w:link w:val="OnderwerpvanopmerkingChar"/>
    <w:unhideWhenUsed/>
    <w:rsid w:val="00FF3D38"/>
    <w:pPr>
      <w:jc w:val="both"/>
    </w:pPr>
    <w:rPr>
      <w:rFonts w:cs="Arial"/>
      <w:b/>
      <w:bCs/>
      <w:lang w:eastAsia="nl-NL"/>
    </w:rPr>
  </w:style>
  <w:style w:type="character" w:customStyle="1" w:styleId="OnderwerpvanopmerkingChar">
    <w:name w:val="Onderwerp van opmerking Char"/>
    <w:basedOn w:val="TekstopmerkingChar"/>
    <w:link w:val="Onderwerpvanopmerking"/>
    <w:rsid w:val="00FF3D38"/>
    <w:rPr>
      <w:rFonts w:ascii="Verdana" w:hAnsi="Verdana" w:cs="Arial"/>
      <w:b/>
      <w:bCs/>
      <w:sz w:val="18"/>
      <w:lang w:eastAsia="en-US"/>
    </w:rPr>
  </w:style>
  <w:style w:type="paragraph" w:styleId="Geenafstand">
    <w:name w:val="No Spacing"/>
    <w:uiPriority w:val="1"/>
    <w:qFormat/>
    <w:rsid w:val="00731924"/>
    <w:pPr>
      <w:spacing w:after="0" w:line="240" w:lineRule="auto"/>
    </w:pPr>
  </w:style>
  <w:style w:type="paragraph" w:customStyle="1" w:styleId="msonormal8a6f">
    <w:name w:val="msonormal8a6f"/>
    <w:basedOn w:val="Standaard"/>
    <w:rsid w:val="00B17837"/>
    <w:pPr>
      <w:spacing w:before="100" w:beforeAutospacing="1" w:after="100" w:afterAutospacing="1"/>
    </w:pPr>
    <w:rPr>
      <w:rFonts w:ascii="Times New Roman" w:hAnsi="Times New Roman" w:cs="Times New Roman"/>
      <w:sz w:val="24"/>
      <w:szCs w:val="24"/>
    </w:rPr>
  </w:style>
  <w:style w:type="paragraph" w:customStyle="1" w:styleId="Opsommingniveau1">
    <w:name w:val="Opsomming niveau 1"/>
    <w:basedOn w:val="Standaard"/>
    <w:rsid w:val="00B17837"/>
    <w:pPr>
      <w:numPr>
        <w:numId w:val="6"/>
      </w:numPr>
      <w:jc w:val="both"/>
    </w:pPr>
    <w:rPr>
      <w:rFonts w:ascii="Trebuchet MS" w:hAnsi="Trebuchet MS" w:cs="Times New Roman"/>
      <w:b/>
      <w:sz w:val="28"/>
    </w:rPr>
  </w:style>
  <w:style w:type="paragraph" w:customStyle="1" w:styleId="Opsommingniveau2">
    <w:name w:val="Opsomming niveau 2"/>
    <w:basedOn w:val="Standaard"/>
    <w:rsid w:val="00B17837"/>
    <w:pPr>
      <w:numPr>
        <w:numId w:val="7"/>
      </w:numPr>
      <w:jc w:val="both"/>
    </w:pPr>
    <w:rPr>
      <w:rFonts w:ascii="Trebuchet MS" w:hAnsi="Trebuchet MS"/>
    </w:rPr>
  </w:style>
  <w:style w:type="paragraph" w:customStyle="1" w:styleId="Opmaakprofiel1">
    <w:name w:val="Opmaakprofiel1"/>
    <w:basedOn w:val="Standaard"/>
    <w:rsid w:val="00B17837"/>
    <w:pPr>
      <w:numPr>
        <w:numId w:val="8"/>
      </w:numPr>
      <w:jc w:val="both"/>
    </w:pPr>
    <w:rPr>
      <w:rFonts w:ascii="Trebuchet MS" w:hAnsi="Trebuchet MS"/>
    </w:rPr>
  </w:style>
  <w:style w:type="paragraph" w:customStyle="1" w:styleId="Opmaakprofiel2">
    <w:name w:val="Opmaakprofiel2"/>
    <w:basedOn w:val="Standaard"/>
    <w:next w:val="Kop4"/>
    <w:rsid w:val="00B17837"/>
    <w:pPr>
      <w:jc w:val="both"/>
    </w:pPr>
    <w:rPr>
      <w:rFonts w:ascii="Trebuchet MS" w:hAnsi="Trebuchet MS"/>
      <w:i/>
    </w:rPr>
  </w:style>
  <w:style w:type="paragraph" w:styleId="Plattetekst">
    <w:name w:val="Body Text"/>
    <w:basedOn w:val="Standaard"/>
    <w:link w:val="PlattetekstChar"/>
    <w:rsid w:val="00B17837"/>
    <w:rPr>
      <w:rFonts w:ascii="Trebuchet MS" w:hAnsi="Trebuchet MS" w:cs="Times New Roman"/>
      <w:szCs w:val="24"/>
    </w:rPr>
  </w:style>
  <w:style w:type="character" w:customStyle="1" w:styleId="PlattetekstChar">
    <w:name w:val="Platte tekst Char"/>
    <w:basedOn w:val="Standaardalinea-lettertype"/>
    <w:link w:val="Plattetekst"/>
    <w:rsid w:val="00B17837"/>
    <w:rPr>
      <w:rFonts w:ascii="Trebuchet MS" w:hAnsi="Trebuchet MS" w:cs="Times New Roman"/>
      <w:szCs w:val="24"/>
    </w:rPr>
  </w:style>
  <w:style w:type="paragraph" w:styleId="Plattetekst2">
    <w:name w:val="Body Text 2"/>
    <w:basedOn w:val="Standaard"/>
    <w:link w:val="Plattetekst2Char"/>
    <w:rsid w:val="00B17837"/>
    <w:rPr>
      <w:rFonts w:ascii="Trebuchet MS" w:hAnsi="Trebuchet MS" w:cs="Times New Roman"/>
      <w:szCs w:val="24"/>
    </w:rPr>
  </w:style>
  <w:style w:type="character" w:customStyle="1" w:styleId="Plattetekst2Char">
    <w:name w:val="Platte tekst 2 Char"/>
    <w:basedOn w:val="Standaardalinea-lettertype"/>
    <w:link w:val="Plattetekst2"/>
    <w:rsid w:val="00B17837"/>
    <w:rPr>
      <w:rFonts w:ascii="Trebuchet MS" w:hAnsi="Trebuchet MS"/>
      <w:sz w:val="18"/>
      <w:szCs w:val="24"/>
    </w:rPr>
  </w:style>
  <w:style w:type="paragraph" w:customStyle="1" w:styleId="000">
    <w:name w:val="000"/>
    <w:aliases w:val="standaard,standaard uitvullen"/>
    <w:basedOn w:val="Standaard"/>
    <w:rsid w:val="00B17837"/>
    <w:pPr>
      <w:numPr>
        <w:numId w:val="9"/>
      </w:numPr>
      <w:tabs>
        <w:tab w:val="clear" w:pos="425"/>
      </w:tabs>
      <w:overflowPunct w:val="0"/>
      <w:autoSpaceDE w:val="0"/>
      <w:autoSpaceDN w:val="0"/>
      <w:adjustRightInd w:val="0"/>
      <w:spacing w:line="280" w:lineRule="atLeast"/>
      <w:ind w:left="0" w:firstLine="0"/>
      <w:jc w:val="both"/>
      <w:textAlignment w:val="baseline"/>
    </w:pPr>
    <w:rPr>
      <w:rFonts w:ascii="Times New Roman" w:hAnsi="Times New Roman" w:cs="Times New Roman"/>
      <w:sz w:val="24"/>
      <w:lang w:eastAsia="en-US"/>
    </w:rPr>
  </w:style>
  <w:style w:type="paragraph" w:styleId="Documentstructuur">
    <w:name w:val="Document Map"/>
    <w:basedOn w:val="Standaard"/>
    <w:link w:val="DocumentstructuurChar"/>
    <w:semiHidden/>
    <w:rsid w:val="00B17837"/>
    <w:pPr>
      <w:shd w:val="clear" w:color="auto" w:fill="000080"/>
      <w:jc w:val="both"/>
    </w:pPr>
    <w:rPr>
      <w:rFonts w:ascii="Tahoma" w:hAnsi="Tahoma" w:cs="Tahoma"/>
    </w:rPr>
  </w:style>
  <w:style w:type="character" w:customStyle="1" w:styleId="DocumentstructuurChar">
    <w:name w:val="Documentstructuur Char"/>
    <w:basedOn w:val="Standaardalinea-lettertype"/>
    <w:link w:val="Documentstructuur"/>
    <w:semiHidden/>
    <w:rsid w:val="00B17837"/>
    <w:rPr>
      <w:rFonts w:ascii="Tahoma" w:hAnsi="Tahoma" w:cs="Tahoma"/>
      <w:shd w:val="clear" w:color="auto" w:fill="000080"/>
    </w:rPr>
  </w:style>
  <w:style w:type="paragraph" w:customStyle="1" w:styleId="msonormal43d76254cb6646e6535075ea7303c44f">
    <w:name w:val="msonormal43d76254cb6646e6535075ea7303c44f"/>
    <w:rsid w:val="00B17837"/>
    <w:pPr>
      <w:jc w:val="both"/>
    </w:pPr>
    <w:rPr>
      <w:rFonts w:ascii="Trebuchet MS" w:hAnsi="Trebuchet MS"/>
      <w:bCs/>
    </w:rPr>
  </w:style>
  <w:style w:type="table" w:styleId="Tabelraster">
    <w:name w:val="Table Grid"/>
    <w:basedOn w:val="Standaardtabel"/>
    <w:uiPriority w:val="59"/>
    <w:rsid w:val="00B17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731924"/>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elChar">
    <w:name w:val="Titel Char"/>
    <w:basedOn w:val="Standaardalinea-lettertype"/>
    <w:link w:val="Titel"/>
    <w:uiPriority w:val="10"/>
    <w:rsid w:val="00731924"/>
    <w:rPr>
      <w:rFonts w:asciiTheme="majorHAnsi" w:eastAsiaTheme="majorEastAsia" w:hAnsiTheme="majorHAnsi" w:cstheme="majorBidi"/>
      <w:color w:val="000000" w:themeColor="text1"/>
      <w:sz w:val="56"/>
      <w:szCs w:val="56"/>
    </w:rPr>
  </w:style>
  <w:style w:type="paragraph" w:styleId="Normaalweb">
    <w:name w:val="Normal (Web)"/>
    <w:basedOn w:val="Standaard"/>
    <w:uiPriority w:val="99"/>
    <w:rsid w:val="00B17837"/>
    <w:pPr>
      <w:spacing w:before="100" w:beforeAutospacing="1" w:after="100" w:afterAutospacing="1"/>
    </w:pPr>
    <w:rPr>
      <w:rFonts w:ascii="Times New Roman" w:hAnsi="Times New Roman" w:cs="Times New Roman"/>
      <w:sz w:val="24"/>
      <w:szCs w:val="24"/>
    </w:rPr>
  </w:style>
  <w:style w:type="paragraph" w:styleId="Kopvaninhoudsopgave">
    <w:name w:val="TOC Heading"/>
    <w:basedOn w:val="Kop1"/>
    <w:next w:val="Standaard"/>
    <w:uiPriority w:val="39"/>
    <w:unhideWhenUsed/>
    <w:qFormat/>
    <w:rsid w:val="00731924"/>
    <w:pPr>
      <w:outlineLvl w:val="9"/>
    </w:pPr>
  </w:style>
  <w:style w:type="paragraph" w:styleId="Inhopg4">
    <w:name w:val="toc 4"/>
    <w:basedOn w:val="Standaard"/>
    <w:next w:val="Standaard"/>
    <w:autoRedefine/>
    <w:rsid w:val="00B17837"/>
    <w:pPr>
      <w:ind w:left="600"/>
    </w:pPr>
    <w:rPr>
      <w:rFonts w:ascii="Calibri" w:hAnsi="Calibri"/>
    </w:rPr>
  </w:style>
  <w:style w:type="paragraph" w:styleId="Inhopg5">
    <w:name w:val="toc 5"/>
    <w:basedOn w:val="Standaard"/>
    <w:next w:val="Standaard"/>
    <w:autoRedefine/>
    <w:rsid w:val="00B17837"/>
    <w:pPr>
      <w:ind w:left="800"/>
    </w:pPr>
    <w:rPr>
      <w:rFonts w:ascii="Calibri" w:hAnsi="Calibri"/>
    </w:rPr>
  </w:style>
  <w:style w:type="paragraph" w:styleId="Inhopg6">
    <w:name w:val="toc 6"/>
    <w:basedOn w:val="Standaard"/>
    <w:next w:val="Standaard"/>
    <w:autoRedefine/>
    <w:rsid w:val="00B17837"/>
    <w:pPr>
      <w:ind w:left="1000"/>
    </w:pPr>
    <w:rPr>
      <w:rFonts w:ascii="Calibri" w:hAnsi="Calibri"/>
    </w:rPr>
  </w:style>
  <w:style w:type="paragraph" w:styleId="Inhopg7">
    <w:name w:val="toc 7"/>
    <w:basedOn w:val="Standaard"/>
    <w:next w:val="Standaard"/>
    <w:autoRedefine/>
    <w:rsid w:val="00B17837"/>
    <w:pPr>
      <w:ind w:left="1200"/>
    </w:pPr>
    <w:rPr>
      <w:rFonts w:ascii="Calibri" w:hAnsi="Calibri"/>
    </w:rPr>
  </w:style>
  <w:style w:type="paragraph" w:styleId="Inhopg8">
    <w:name w:val="toc 8"/>
    <w:basedOn w:val="Standaard"/>
    <w:next w:val="Standaard"/>
    <w:autoRedefine/>
    <w:rsid w:val="00B17837"/>
    <w:pPr>
      <w:ind w:left="1400"/>
    </w:pPr>
    <w:rPr>
      <w:rFonts w:ascii="Calibri" w:hAnsi="Calibri"/>
    </w:rPr>
  </w:style>
  <w:style w:type="paragraph" w:styleId="Inhopg9">
    <w:name w:val="toc 9"/>
    <w:basedOn w:val="Standaard"/>
    <w:next w:val="Standaard"/>
    <w:autoRedefine/>
    <w:rsid w:val="00B17837"/>
    <w:pPr>
      <w:ind w:left="1600"/>
    </w:pPr>
    <w:rPr>
      <w:rFonts w:ascii="Calibri" w:hAnsi="Calibri"/>
    </w:rPr>
  </w:style>
  <w:style w:type="character" w:customStyle="1" w:styleId="Kop7Char">
    <w:name w:val="Kop 7 Char"/>
    <w:basedOn w:val="Standaardalinea-lettertype"/>
    <w:link w:val="Kop7"/>
    <w:uiPriority w:val="9"/>
    <w:rsid w:val="00731924"/>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731924"/>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rsid w:val="00731924"/>
    <w:rPr>
      <w:rFonts w:asciiTheme="majorHAnsi" w:eastAsiaTheme="majorEastAsia" w:hAnsiTheme="majorHAnsi" w:cstheme="majorBidi"/>
      <w:i/>
      <w:iCs/>
      <w:color w:val="404040" w:themeColor="text1" w:themeTint="BF"/>
      <w:sz w:val="20"/>
      <w:szCs w:val="20"/>
    </w:rPr>
  </w:style>
  <w:style w:type="character" w:customStyle="1" w:styleId="Kop1Char">
    <w:name w:val="Kop 1 Char"/>
    <w:basedOn w:val="Standaardalinea-lettertype"/>
    <w:link w:val="Kop1"/>
    <w:uiPriority w:val="9"/>
    <w:rsid w:val="00731924"/>
    <w:rPr>
      <w:rFonts w:asciiTheme="majorHAnsi" w:eastAsiaTheme="majorEastAsia" w:hAnsiTheme="majorHAnsi" w:cstheme="majorBidi"/>
      <w:b/>
      <w:bCs/>
      <w:smallCaps/>
      <w:color w:val="000000" w:themeColor="text1"/>
      <w:sz w:val="36"/>
      <w:szCs w:val="36"/>
    </w:rPr>
  </w:style>
  <w:style w:type="character" w:customStyle="1" w:styleId="Kop2Char">
    <w:name w:val="Kop 2 Char"/>
    <w:basedOn w:val="Standaardalinea-lettertype"/>
    <w:link w:val="Kop2"/>
    <w:uiPriority w:val="9"/>
    <w:rsid w:val="00731924"/>
    <w:rPr>
      <w:rFonts w:asciiTheme="majorHAnsi" w:eastAsiaTheme="majorEastAsia" w:hAnsiTheme="majorHAnsi" w:cstheme="majorBidi"/>
      <w:b/>
      <w:bCs/>
      <w:smallCaps/>
      <w:color w:val="000000" w:themeColor="text1"/>
      <w:sz w:val="28"/>
      <w:szCs w:val="28"/>
    </w:rPr>
  </w:style>
  <w:style w:type="character" w:customStyle="1" w:styleId="Kop3Char">
    <w:name w:val="Kop 3 Char"/>
    <w:basedOn w:val="Standaardalinea-lettertype"/>
    <w:link w:val="Kop3"/>
    <w:uiPriority w:val="9"/>
    <w:rsid w:val="00731924"/>
    <w:rPr>
      <w:rFonts w:asciiTheme="majorHAnsi" w:eastAsiaTheme="majorEastAsia" w:hAnsiTheme="majorHAnsi" w:cstheme="majorBidi"/>
      <w:b/>
      <w:bCs/>
      <w:color w:val="000000" w:themeColor="text1"/>
    </w:rPr>
  </w:style>
  <w:style w:type="character" w:customStyle="1" w:styleId="Kop5Char">
    <w:name w:val="Kop 5 Char"/>
    <w:basedOn w:val="Standaardalinea-lettertype"/>
    <w:link w:val="Kop5"/>
    <w:uiPriority w:val="9"/>
    <w:rsid w:val="00731924"/>
    <w:rPr>
      <w:rFonts w:asciiTheme="majorHAnsi" w:eastAsiaTheme="majorEastAsia" w:hAnsiTheme="majorHAnsi" w:cstheme="majorBidi"/>
      <w:color w:val="17365D" w:themeColor="text2" w:themeShade="BF"/>
    </w:rPr>
  </w:style>
  <w:style w:type="character" w:customStyle="1" w:styleId="Kop6Char">
    <w:name w:val="Kop 6 Char"/>
    <w:basedOn w:val="Standaardalinea-lettertype"/>
    <w:link w:val="Kop6"/>
    <w:uiPriority w:val="9"/>
    <w:rsid w:val="00731924"/>
    <w:rPr>
      <w:rFonts w:asciiTheme="majorHAnsi" w:eastAsiaTheme="majorEastAsia" w:hAnsiTheme="majorHAnsi" w:cstheme="majorBidi"/>
      <w:i/>
      <w:iCs/>
      <w:color w:val="17365D" w:themeColor="text2" w:themeShade="BF"/>
    </w:rPr>
  </w:style>
  <w:style w:type="character" w:customStyle="1" w:styleId="VoettekstChar">
    <w:name w:val="Voettekst Char"/>
    <w:link w:val="Voettekst"/>
    <w:uiPriority w:val="99"/>
    <w:rsid w:val="00B17837"/>
    <w:rPr>
      <w:rFonts w:ascii="Verdana" w:hAnsi="Verdana" w:cs="Arial"/>
      <w:i/>
      <w:sz w:val="16"/>
      <w:szCs w:val="18"/>
    </w:rPr>
  </w:style>
  <w:style w:type="character" w:customStyle="1" w:styleId="KoptekstChar">
    <w:name w:val="Koptekst Char"/>
    <w:link w:val="Koptekst"/>
    <w:uiPriority w:val="99"/>
    <w:rsid w:val="00B17837"/>
    <w:rPr>
      <w:rFonts w:ascii="Verdana" w:hAnsi="Verdana" w:cs="Arial"/>
      <w:i/>
      <w:sz w:val="16"/>
      <w:szCs w:val="18"/>
    </w:rPr>
  </w:style>
  <w:style w:type="character" w:customStyle="1" w:styleId="LijstopsomtekenChar">
    <w:name w:val="Lijst opsom.teken Char"/>
    <w:link w:val="Lijstopsomteken"/>
    <w:uiPriority w:val="99"/>
    <w:locked/>
    <w:rsid w:val="00B17837"/>
  </w:style>
  <w:style w:type="character" w:customStyle="1" w:styleId="Titel1Char">
    <w:name w:val="Titel 1 Char"/>
    <w:link w:val="Titel1"/>
    <w:locked/>
    <w:rsid w:val="00B17837"/>
    <w:rPr>
      <w:rFonts w:ascii="Verdana" w:hAnsi="Verdana" w:cs="Arial"/>
      <w:b/>
      <w:caps/>
      <w:spacing w:val="80"/>
      <w:sz w:val="24"/>
      <w:szCs w:val="18"/>
    </w:rPr>
  </w:style>
  <w:style w:type="character" w:customStyle="1" w:styleId="Titel2Char">
    <w:name w:val="Titel 2 Char"/>
    <w:link w:val="Titel2"/>
    <w:locked/>
    <w:rsid w:val="00B17837"/>
    <w:rPr>
      <w:rFonts w:asciiTheme="majorHAnsi" w:eastAsiaTheme="majorEastAsia" w:hAnsiTheme="majorHAnsi" w:cstheme="majorBidi"/>
      <w:color w:val="404040" w:themeColor="text1" w:themeTint="BF"/>
      <w:sz w:val="28"/>
      <w:szCs w:val="28"/>
    </w:rPr>
  </w:style>
  <w:style w:type="character" w:customStyle="1" w:styleId="Titel3Char">
    <w:name w:val="Titel 3 Char"/>
    <w:link w:val="Titel3"/>
    <w:locked/>
    <w:rsid w:val="00B17837"/>
    <w:rPr>
      <w:rFonts w:asciiTheme="majorHAnsi" w:eastAsiaTheme="majorEastAsia" w:hAnsiTheme="majorHAnsi" w:cstheme="majorBidi"/>
      <w:color w:val="1F497D" w:themeColor="text2"/>
      <w:sz w:val="24"/>
      <w:szCs w:val="24"/>
    </w:rPr>
  </w:style>
  <w:style w:type="character" w:customStyle="1" w:styleId="VoetnoottekstChar">
    <w:name w:val="Voetnoottekst Char"/>
    <w:link w:val="Voetnoottekst"/>
    <w:uiPriority w:val="99"/>
    <w:semiHidden/>
    <w:rsid w:val="00B17837"/>
    <w:rPr>
      <w:rFonts w:ascii="Verdana" w:hAnsi="Verdana" w:cs="Arial"/>
      <w:sz w:val="16"/>
      <w:szCs w:val="18"/>
    </w:rPr>
  </w:style>
  <w:style w:type="character" w:customStyle="1" w:styleId="OnderwerpvanopmerkingChar1">
    <w:name w:val="Onderwerp van opmerking Char1"/>
    <w:uiPriority w:val="99"/>
    <w:semiHidden/>
    <w:rsid w:val="00B17837"/>
    <w:rPr>
      <w:rFonts w:ascii="Verdana" w:eastAsia="MS Mincho" w:hAnsi="Verdana"/>
      <w:b/>
      <w:bCs/>
      <w:sz w:val="18"/>
      <w:lang w:eastAsia="en-US"/>
    </w:rPr>
  </w:style>
  <w:style w:type="character" w:customStyle="1" w:styleId="CommentSubjectChar1">
    <w:name w:val="Comment Subject Char1"/>
    <w:uiPriority w:val="99"/>
    <w:semiHidden/>
    <w:rsid w:val="00B17837"/>
    <w:rPr>
      <w:rFonts w:ascii="Verdana" w:eastAsia="MS Mincho" w:hAnsi="Verdana" w:cs="Times New Roman"/>
      <w:b/>
      <w:bCs/>
    </w:rPr>
  </w:style>
  <w:style w:type="paragraph" w:customStyle="1" w:styleId="Default">
    <w:name w:val="Default"/>
    <w:rsid w:val="00B17837"/>
    <w:pPr>
      <w:autoSpaceDE w:val="0"/>
      <w:autoSpaceDN w:val="0"/>
      <w:adjustRightInd w:val="0"/>
    </w:pPr>
    <w:rPr>
      <w:rFonts w:ascii="Verdana" w:eastAsia="Calibri" w:hAnsi="Verdana" w:cs="Verdana"/>
      <w:color w:val="000000"/>
      <w:sz w:val="24"/>
      <w:szCs w:val="24"/>
      <w:lang w:eastAsia="en-US"/>
    </w:rPr>
  </w:style>
  <w:style w:type="character" w:styleId="GevolgdeHyperlink">
    <w:name w:val="FollowedHyperlink"/>
    <w:basedOn w:val="Standaardalinea-lettertype"/>
    <w:uiPriority w:val="99"/>
    <w:semiHidden/>
    <w:unhideWhenUsed/>
    <w:rsid w:val="0025277E"/>
    <w:rPr>
      <w:color w:val="800080" w:themeColor="followedHyperlink"/>
      <w:u w:val="single"/>
    </w:rPr>
  </w:style>
  <w:style w:type="paragraph" w:customStyle="1" w:styleId="Lijstalinea1">
    <w:name w:val="Lijstalinea1"/>
    <w:basedOn w:val="Standaard"/>
    <w:rsid w:val="00FE3B6D"/>
    <w:pPr>
      <w:suppressAutoHyphens/>
      <w:spacing w:line="100" w:lineRule="atLeast"/>
      <w:ind w:left="720"/>
    </w:pPr>
    <w:rPr>
      <w:rFonts w:eastAsia="Droid Sans Fallback" w:cs="Calibri"/>
      <w:color w:val="000000"/>
      <w:lang w:eastAsia="ar-SA"/>
    </w:rPr>
  </w:style>
  <w:style w:type="character" w:customStyle="1" w:styleId="fontstyle01">
    <w:name w:val="fontstyle01"/>
    <w:basedOn w:val="Standaardalinea-lettertype"/>
    <w:rsid w:val="00205390"/>
    <w:rPr>
      <w:rFonts w:ascii="FranklinGothic-DemiCond" w:hAnsi="FranklinGothic-DemiCond" w:hint="default"/>
      <w:b w:val="0"/>
      <w:bCs w:val="0"/>
      <w:i w:val="0"/>
      <w:iCs w:val="0"/>
      <w:color w:val="215868"/>
      <w:sz w:val="88"/>
      <w:szCs w:val="88"/>
    </w:rPr>
  </w:style>
  <w:style w:type="character" w:styleId="Onopgelostemelding">
    <w:name w:val="Unresolved Mention"/>
    <w:basedOn w:val="Standaardalinea-lettertype"/>
    <w:uiPriority w:val="99"/>
    <w:semiHidden/>
    <w:unhideWhenUsed/>
    <w:rsid w:val="00205390"/>
    <w:rPr>
      <w:color w:val="605E5C"/>
      <w:shd w:val="clear" w:color="auto" w:fill="E1DFDD"/>
    </w:rPr>
  </w:style>
  <w:style w:type="paragraph" w:customStyle="1" w:styleId="Normal0">
    <w:name w:val="Normal0"/>
    <w:qFormat/>
    <w:rsid w:val="0008210F"/>
    <w:rPr>
      <w:rFonts w:ascii="Calibri Light" w:eastAsia="Calibri" w:hAnsi="Calibri Light" w:cs="Calibri"/>
      <w:lang w:eastAsia="en-US"/>
    </w:rPr>
  </w:style>
  <w:style w:type="paragraph" w:styleId="Revisie">
    <w:name w:val="Revision"/>
    <w:hidden/>
    <w:uiPriority w:val="99"/>
    <w:semiHidden/>
    <w:rsid w:val="00804C61"/>
    <w:rPr>
      <w:rFonts w:ascii="Verdana" w:hAnsi="Verdana" w:cs="Arial"/>
      <w:sz w:val="18"/>
      <w:szCs w:val="18"/>
    </w:rPr>
  </w:style>
  <w:style w:type="paragraph" w:styleId="Bijschrift">
    <w:name w:val="caption"/>
    <w:basedOn w:val="Standaard"/>
    <w:next w:val="Standaard"/>
    <w:uiPriority w:val="35"/>
    <w:unhideWhenUsed/>
    <w:qFormat/>
    <w:rsid w:val="00731924"/>
    <w:pPr>
      <w:spacing w:after="200" w:line="240" w:lineRule="auto"/>
    </w:pPr>
    <w:rPr>
      <w:i/>
      <w:iCs/>
      <w:color w:val="1F497D" w:themeColor="text2"/>
      <w:sz w:val="18"/>
      <w:szCs w:val="18"/>
    </w:rPr>
  </w:style>
  <w:style w:type="paragraph" w:styleId="Ondertitel">
    <w:name w:val="Subtitle"/>
    <w:basedOn w:val="Standaard"/>
    <w:next w:val="Standaard"/>
    <w:link w:val="OndertitelChar"/>
    <w:uiPriority w:val="11"/>
    <w:qFormat/>
    <w:rsid w:val="00731924"/>
    <w:pPr>
      <w:numPr>
        <w:ilvl w:val="1"/>
      </w:numPr>
    </w:pPr>
    <w:rPr>
      <w:color w:val="5A5A5A" w:themeColor="text1" w:themeTint="A5"/>
      <w:spacing w:val="10"/>
    </w:rPr>
  </w:style>
  <w:style w:type="character" w:customStyle="1" w:styleId="OndertitelChar">
    <w:name w:val="Ondertitel Char"/>
    <w:basedOn w:val="Standaardalinea-lettertype"/>
    <w:link w:val="Ondertitel"/>
    <w:uiPriority w:val="11"/>
    <w:rsid w:val="00731924"/>
    <w:rPr>
      <w:color w:val="5A5A5A" w:themeColor="text1" w:themeTint="A5"/>
      <w:spacing w:val="10"/>
    </w:rPr>
  </w:style>
  <w:style w:type="character" w:styleId="Zwaar">
    <w:name w:val="Strong"/>
    <w:basedOn w:val="Standaardalinea-lettertype"/>
    <w:uiPriority w:val="22"/>
    <w:qFormat/>
    <w:rsid w:val="00731924"/>
    <w:rPr>
      <w:b/>
      <w:bCs/>
      <w:color w:val="000000" w:themeColor="text1"/>
    </w:rPr>
  </w:style>
  <w:style w:type="character" w:styleId="Nadruk">
    <w:name w:val="Emphasis"/>
    <w:basedOn w:val="Standaardalinea-lettertype"/>
    <w:uiPriority w:val="20"/>
    <w:qFormat/>
    <w:rsid w:val="00731924"/>
    <w:rPr>
      <w:i/>
      <w:iCs/>
      <w:color w:val="auto"/>
    </w:rPr>
  </w:style>
  <w:style w:type="paragraph" w:styleId="Citaat">
    <w:name w:val="Quote"/>
    <w:basedOn w:val="Standaard"/>
    <w:next w:val="Standaard"/>
    <w:link w:val="CitaatChar"/>
    <w:uiPriority w:val="29"/>
    <w:qFormat/>
    <w:rsid w:val="00731924"/>
    <w:pPr>
      <w:spacing w:before="160"/>
      <w:ind w:left="720" w:right="720"/>
    </w:pPr>
    <w:rPr>
      <w:i/>
      <w:iCs/>
      <w:color w:val="000000" w:themeColor="text1"/>
    </w:rPr>
  </w:style>
  <w:style w:type="character" w:customStyle="1" w:styleId="CitaatChar">
    <w:name w:val="Citaat Char"/>
    <w:basedOn w:val="Standaardalinea-lettertype"/>
    <w:link w:val="Citaat"/>
    <w:uiPriority w:val="29"/>
    <w:rsid w:val="00731924"/>
    <w:rPr>
      <w:i/>
      <w:iCs/>
      <w:color w:val="000000" w:themeColor="text1"/>
    </w:rPr>
  </w:style>
  <w:style w:type="paragraph" w:styleId="Duidelijkcitaat">
    <w:name w:val="Intense Quote"/>
    <w:basedOn w:val="Standaard"/>
    <w:next w:val="Standaard"/>
    <w:link w:val="DuidelijkcitaatChar"/>
    <w:uiPriority w:val="30"/>
    <w:qFormat/>
    <w:rsid w:val="00731924"/>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DuidelijkcitaatChar">
    <w:name w:val="Duidelijk citaat Char"/>
    <w:basedOn w:val="Standaardalinea-lettertype"/>
    <w:link w:val="Duidelijkcitaat"/>
    <w:uiPriority w:val="30"/>
    <w:rsid w:val="00731924"/>
    <w:rPr>
      <w:color w:val="000000" w:themeColor="text1"/>
      <w:shd w:val="clear" w:color="auto" w:fill="F2F2F2" w:themeFill="background1" w:themeFillShade="F2"/>
    </w:rPr>
  </w:style>
  <w:style w:type="character" w:styleId="Subtielebenadrukking">
    <w:name w:val="Subtle Emphasis"/>
    <w:basedOn w:val="Standaardalinea-lettertype"/>
    <w:uiPriority w:val="19"/>
    <w:qFormat/>
    <w:rsid w:val="00731924"/>
    <w:rPr>
      <w:i/>
      <w:iCs/>
      <w:color w:val="404040" w:themeColor="text1" w:themeTint="BF"/>
    </w:rPr>
  </w:style>
  <w:style w:type="character" w:styleId="Intensievebenadrukking">
    <w:name w:val="Intense Emphasis"/>
    <w:basedOn w:val="Standaardalinea-lettertype"/>
    <w:uiPriority w:val="21"/>
    <w:qFormat/>
    <w:rsid w:val="00731924"/>
    <w:rPr>
      <w:b/>
      <w:bCs/>
      <w:i/>
      <w:iCs/>
      <w:caps/>
    </w:rPr>
  </w:style>
  <w:style w:type="character" w:styleId="Subtieleverwijzing">
    <w:name w:val="Subtle Reference"/>
    <w:basedOn w:val="Standaardalinea-lettertype"/>
    <w:uiPriority w:val="31"/>
    <w:qFormat/>
    <w:rsid w:val="00731924"/>
    <w:rPr>
      <w:smallCaps/>
      <w:color w:val="404040" w:themeColor="text1" w:themeTint="BF"/>
      <w:u w:val="single" w:color="7F7F7F" w:themeColor="text1" w:themeTint="80"/>
    </w:rPr>
  </w:style>
  <w:style w:type="character" w:styleId="Intensieveverwijzing">
    <w:name w:val="Intense Reference"/>
    <w:basedOn w:val="Standaardalinea-lettertype"/>
    <w:uiPriority w:val="32"/>
    <w:qFormat/>
    <w:rsid w:val="00731924"/>
    <w:rPr>
      <w:b/>
      <w:bCs/>
      <w:smallCaps/>
      <w:u w:val="single"/>
    </w:rPr>
  </w:style>
  <w:style w:type="character" w:styleId="Titelvanboek">
    <w:name w:val="Book Title"/>
    <w:basedOn w:val="Standaardalinea-lettertype"/>
    <w:uiPriority w:val="33"/>
    <w:qFormat/>
    <w:rsid w:val="00731924"/>
    <w:rPr>
      <w:b w:val="0"/>
      <w:bCs w:val="0"/>
      <w:smallCaps/>
      <w:spacing w:val="5"/>
    </w:rPr>
  </w:style>
  <w:style w:type="table" w:styleId="Lichtelijst">
    <w:name w:val="Light List"/>
    <w:basedOn w:val="Standaardtabel"/>
    <w:uiPriority w:val="61"/>
    <w:rsid w:val="00E845F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jsttabel2-Accent1">
    <w:name w:val="List Table 2 Accent 1"/>
    <w:basedOn w:val="Standaardtabel"/>
    <w:uiPriority w:val="47"/>
    <w:rsid w:val="0007766F"/>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Onopgemaaktetabel1">
    <w:name w:val="Plain Table 1"/>
    <w:basedOn w:val="Standaardtabel"/>
    <w:uiPriority w:val="41"/>
    <w:rsid w:val="00857D1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jsttabel7kleurrijk-Accent6">
    <w:name w:val="List Table 7 Colorful Accent 6"/>
    <w:basedOn w:val="Standaardtabel"/>
    <w:uiPriority w:val="52"/>
    <w:rsid w:val="00E6394B"/>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rasterlicht">
    <w:name w:val="Grid Table Light"/>
    <w:basedOn w:val="Standaardtabel"/>
    <w:uiPriority w:val="40"/>
    <w:rsid w:val="0062649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Onopgemaaktetabel2">
    <w:name w:val="Plain Table 2"/>
    <w:basedOn w:val="Standaardtabel"/>
    <w:uiPriority w:val="42"/>
    <w:rsid w:val="00690FD7"/>
    <w:pPr>
      <w:spacing w:after="0" w:line="240" w:lineRule="auto"/>
    </w:pPr>
    <w:rPr>
      <w:sz w:val="21"/>
      <w:szCs w:val="21"/>
      <w:lang w:val="en-US"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54939">
      <w:bodyDiv w:val="1"/>
      <w:marLeft w:val="0"/>
      <w:marRight w:val="0"/>
      <w:marTop w:val="0"/>
      <w:marBottom w:val="0"/>
      <w:divBdr>
        <w:top w:val="none" w:sz="0" w:space="0" w:color="auto"/>
        <w:left w:val="none" w:sz="0" w:space="0" w:color="auto"/>
        <w:bottom w:val="none" w:sz="0" w:space="0" w:color="auto"/>
        <w:right w:val="none" w:sz="0" w:space="0" w:color="auto"/>
      </w:divBdr>
    </w:div>
    <w:div w:id="1234003955">
      <w:bodyDiv w:val="1"/>
      <w:marLeft w:val="0"/>
      <w:marRight w:val="0"/>
      <w:marTop w:val="0"/>
      <w:marBottom w:val="0"/>
      <w:divBdr>
        <w:top w:val="none" w:sz="0" w:space="0" w:color="auto"/>
        <w:left w:val="none" w:sz="0" w:space="0" w:color="auto"/>
        <w:bottom w:val="none" w:sz="0" w:space="0" w:color="auto"/>
        <w:right w:val="none" w:sz="0" w:space="0" w:color="auto"/>
      </w:divBdr>
    </w:div>
    <w:div w:id="1945074628">
      <w:bodyDiv w:val="1"/>
      <w:marLeft w:val="0"/>
      <w:marRight w:val="0"/>
      <w:marTop w:val="0"/>
      <w:marBottom w:val="0"/>
      <w:divBdr>
        <w:top w:val="none" w:sz="0" w:space="0" w:color="auto"/>
        <w:left w:val="none" w:sz="0" w:space="0" w:color="auto"/>
        <w:bottom w:val="none" w:sz="0" w:space="0" w:color="auto"/>
        <w:right w:val="none" w:sz="0" w:space="0" w:color="auto"/>
      </w:divBdr>
    </w:div>
    <w:div w:id="206132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about:blank"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customXml" Target="ink/ink1.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5.sv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4.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8.jpeg"/><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7.sv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0.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6.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4-14T14:07:45.303"/>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0,'0'0</inkml:trace>
</inkml:ink>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C31FF76EB96914B9FDB055D1D7EC1F1" ma:contentTypeVersion="19" ma:contentTypeDescription="Een nieuw document maken." ma:contentTypeScope="" ma:versionID="99ec08a881528fbc015030cf7d1c487f">
  <xsd:schema xmlns:xsd="http://www.w3.org/2001/XMLSchema" xmlns:xs="http://www.w3.org/2001/XMLSchema" xmlns:p="http://schemas.microsoft.com/office/2006/metadata/properties" xmlns:ns2="7ddfc4a7-2327-4f2d-b29d-dda666fbba38" xmlns:ns3="45b0fde6-3671-446b-8026-4c0d418a39e7" targetNamespace="http://schemas.microsoft.com/office/2006/metadata/properties" ma:root="true" ma:fieldsID="ea913bf8c654b6b8b745ae44bae9876e" ns2:_="" ns3:_="">
    <xsd:import namespace="7ddfc4a7-2327-4f2d-b29d-dda666fbba38"/>
    <xsd:import namespace="45b0fde6-3671-446b-8026-4c0d418a39e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MediaServiceBillingMetadata" minOccurs="0"/>
                <xsd:element ref="ns3:Extern_x0020_gedeeld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dfc4a7-2327-4f2d-b29d-dda666fbba3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9" nillable="true" ma:displayName="Taxonomy Catch All Column" ma:hidden="true" ma:list="{500ca94e-3c10-4710-8f5a-bcf85d946662}" ma:internalName="TaxCatchAll" ma:showField="CatchAllData" ma:web="7ddfc4a7-2327-4f2d-b29d-dda666fbba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5b0fde6-3671-446b-8026-4c0d418a3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f267c90d-14ff-4ce5-b3f0-f18f151e174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Extern_x0020_gedeeld_x003f_" ma:index="24" nillable="true" ma:displayName="Extern gedeeld?" ma:default="onbekend" ma:format="Dropdown" ma:internalName="Extern_x0020_gedeeld_x003f_">
      <xsd:simpleType>
        <xsd:restriction base="dms:Choice">
          <xsd:enumeration value="ja"/>
          <xsd:enumeration value="nee"/>
          <xsd:enumeration value="onbeken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ddfc4a7-2327-4f2d-b29d-dda666fbba38" xsi:nil="true"/>
    <lcf76f155ced4ddcb4097134ff3c332f xmlns="45b0fde6-3671-446b-8026-4c0d418a39e7">
      <Terms xmlns="http://schemas.microsoft.com/office/infopath/2007/PartnerControls"/>
    </lcf76f155ced4ddcb4097134ff3c332f>
    <Extern_x0020_gedeeld_x003f_ xmlns="45b0fde6-3671-446b-8026-4c0d418a39e7">onbekend</Extern_x0020_gedeeld_x003f_>
  </documentManagement>
</p:properties>
</file>

<file path=customXml/itemProps1.xml><?xml version="1.0" encoding="utf-8"?>
<ds:datastoreItem xmlns:ds="http://schemas.openxmlformats.org/officeDocument/2006/customXml" ds:itemID="{C5A60564-86D1-444D-A007-539A7E6A40EF}">
  <ds:schemaRefs>
    <ds:schemaRef ds:uri="http://schemas.microsoft.com/sharepoint/v3/contenttype/forms"/>
  </ds:schemaRefs>
</ds:datastoreItem>
</file>

<file path=customXml/itemProps2.xml><?xml version="1.0" encoding="utf-8"?>
<ds:datastoreItem xmlns:ds="http://schemas.openxmlformats.org/officeDocument/2006/customXml" ds:itemID="{5A0A1DB2-6883-4B2A-BD75-4E5D85379B65}">
  <ds:schemaRefs>
    <ds:schemaRef ds:uri="http://schemas.openxmlformats.org/officeDocument/2006/bibliography"/>
  </ds:schemaRefs>
</ds:datastoreItem>
</file>

<file path=customXml/itemProps3.xml><?xml version="1.0" encoding="utf-8"?>
<ds:datastoreItem xmlns:ds="http://schemas.openxmlformats.org/officeDocument/2006/customXml" ds:itemID="{BB9D6E10-D490-4F50-90A9-650AA0037D4D}"/>
</file>

<file path=customXml/itemProps4.xml><?xml version="1.0" encoding="utf-8"?>
<ds:datastoreItem xmlns:ds="http://schemas.openxmlformats.org/officeDocument/2006/customXml" ds:itemID="{B1636F70-4785-4639-B56D-206BE225118D}">
  <ds:schemaRefs>
    <ds:schemaRef ds:uri="http://schemas.microsoft.com/office/2006/metadata/properties"/>
    <ds:schemaRef ds:uri="http://schemas.microsoft.com/office/infopath/2007/PartnerControls"/>
    <ds:schemaRef ds:uri="7ddfc4a7-2327-4f2d-b29d-dda666fbba38"/>
    <ds:schemaRef ds:uri="45b0fde6-3671-446b-8026-4c0d418a39e7"/>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1940</Words>
  <Characters>10670</Characters>
  <Application>Microsoft Office Word</Application>
  <DocSecurity>0</DocSecurity>
  <Lines>88</Lines>
  <Paragraphs>25</Paragraphs>
  <ScaleCrop>false</ScaleCrop>
  <HeadingPairs>
    <vt:vector size="2" baseType="variant">
      <vt:variant>
        <vt:lpstr>Titel</vt:lpstr>
      </vt:variant>
      <vt:variant>
        <vt:i4>1</vt:i4>
      </vt:variant>
    </vt:vector>
  </HeadingPairs>
  <TitlesOfParts>
    <vt:vector size="1" baseType="lpstr">
      <vt:lpstr/>
    </vt:vector>
  </TitlesOfParts>
  <Company>Stichting Stimular, Rotterdam</Company>
  <LinksUpToDate>false</LinksUpToDate>
  <CharactersWithSpaces>12585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Isja Dominicus (Stimular)</dc:creator>
  <cp:keywords/>
  <cp:lastModifiedBy>Elise Draijer (Stimular)</cp:lastModifiedBy>
  <cp:revision>267</cp:revision>
  <cp:lastPrinted>2016-11-28T12:04:00Z</cp:lastPrinted>
  <dcterms:created xsi:type="dcterms:W3CDTF">2023-05-17T16:10:00Z</dcterms:created>
  <dcterms:modified xsi:type="dcterms:W3CDTF">2025-10-03T10:44:00Z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0x010100FC31FF76EB96914B9FDB055D1D7EC1F1</vt:lpwstr>
  </property>
  <property fmtid="{D5CDD505-2E9C-101B-9397-08002B2CF9AE}" pid="3" name="MediaServiceImageTags">
    <vt:lpwstr/>
  </property>
</Properties>
</file>